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BB346" w14:textId="397A72E8" w:rsidR="007420E1" w:rsidRPr="007420E1" w:rsidRDefault="00BF30FF" w:rsidP="00AF566B">
      <w:pPr>
        <w:pStyle w:val="Title"/>
        <w:rPr>
          <w:ins w:id="0" w:author="Bex Heenan" w:date="2022-04-13T15:11:00Z"/>
          <w:rPrChange w:id="1" w:author="Bex Heenan" w:date="2022-04-13T15:12:00Z">
            <w:rPr>
              <w:ins w:id="2" w:author="Bex Heenan" w:date="2022-04-13T15:11:00Z"/>
            </w:rPr>
          </w:rPrChange>
        </w:rPr>
        <w:pPrChange w:id="3" w:author="Bex Heenan" w:date="2022-04-13T15:20:00Z">
          <w:pPr/>
        </w:pPrChange>
      </w:pPr>
      <w:r w:rsidRPr="007420E1">
        <w:rPr>
          <w:noProof/>
        </w:rPr>
        <w:drawing>
          <wp:anchor distT="0" distB="0" distL="114300" distR="114300" simplePos="0" relativeHeight="251748352" behindDoc="0" locked="0" layoutInCell="1" allowOverlap="1" wp14:anchorId="0DA25918" wp14:editId="2D62C206">
            <wp:simplePos x="0" y="0"/>
            <wp:positionH relativeFrom="column">
              <wp:posOffset>602422</wp:posOffset>
            </wp:positionH>
            <wp:positionV relativeFrom="paragraph">
              <wp:posOffset>-26670</wp:posOffset>
            </wp:positionV>
            <wp:extent cx="354059" cy="360000"/>
            <wp:effectExtent l="0" t="0" r="8255" b="254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a:extLst>
                        <a:ext uri="{28A0092B-C50C-407E-A947-70E740481C1C}">
                          <a14:useLocalDpi xmlns:a14="http://schemas.microsoft.com/office/drawing/2010/main" val="0"/>
                        </a:ext>
                      </a:extLst>
                    </a:blip>
                    <a:srcRect l="24933" t="-1449" r="25400" b="28261"/>
                    <a:stretch/>
                  </pic:blipFill>
                  <pic:spPr bwMode="auto">
                    <a:xfrm>
                      <a:off x="0" y="0"/>
                      <a:ext cx="354059" cy="36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B0707" w:rsidRPr="007420E1">
        <w:rPr>
          <w:noProof/>
        </w:rPr>
        <w:t xml:space="preserve">KS3/4 </w:t>
      </w:r>
      <w:del w:id="4" w:author="Bex Heenan" w:date="2022-04-13T15:11:00Z">
        <w:r w:rsidR="007B0707" w:rsidRPr="007420E1" w:rsidDel="007420E1">
          <w:rPr>
            <w:noProof/>
          </w:rPr>
          <w:delText>Training Plan</w:delText>
        </w:r>
      </w:del>
      <w:ins w:id="5" w:author="Bex Heenan" w:date="2022-04-13T15:11:00Z">
        <w:r w:rsidR="007420E1" w:rsidRPr="007420E1">
          <w:rPr>
            <w:noProof/>
            <w:rPrChange w:id="6" w:author="Bex Heenan" w:date="2022-04-13T15:12:00Z">
              <w:rPr>
                <w:noProof/>
              </w:rPr>
            </w:rPrChange>
          </w:rPr>
          <w:t>Analysis Sheet</w:t>
        </w:r>
      </w:ins>
      <w:r w:rsidR="007B0707" w:rsidRPr="007420E1">
        <w:rPr>
          <w:noProof/>
          <w:rPrChange w:id="7" w:author="Bex Heenan" w:date="2022-04-13T15:12:00Z">
            <w:rPr>
              <w:noProof/>
            </w:rPr>
          </w:rPrChange>
        </w:rPr>
        <w:t xml:space="preserve"> – Class Teachers</w:t>
      </w:r>
      <w:r w:rsidR="007B0707" w:rsidRPr="007420E1">
        <w:rPr>
          <w:rStyle w:val="TitleChar"/>
          <w:b/>
          <w:rPrChange w:id="8" w:author="Bex Heenan" w:date="2022-04-13T15:12:00Z">
            <w:rPr>
              <w:rStyle w:val="TitleChar"/>
            </w:rPr>
          </w:rPrChange>
        </w:rPr>
        <w:t xml:space="preserve"> </w:t>
      </w:r>
    </w:p>
    <w:tbl>
      <w:tblPr>
        <w:tblStyle w:val="TableGrid"/>
        <w:tblW w:w="0" w:type="auto"/>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764"/>
        <w:gridCol w:w="3476"/>
        <w:gridCol w:w="1914"/>
        <w:gridCol w:w="3432"/>
        <w:tblGridChange w:id="9">
          <w:tblGrid>
            <w:gridCol w:w="1764"/>
            <w:gridCol w:w="3476"/>
            <w:gridCol w:w="1914"/>
            <w:gridCol w:w="3432"/>
          </w:tblGrid>
        </w:tblGridChange>
      </w:tblGrid>
      <w:tr w:rsidR="007420E1" w:rsidRPr="007420E1" w14:paraId="087E0C42" w14:textId="36896F33" w:rsidTr="007420E1">
        <w:trPr>
          <w:ins w:id="10" w:author="Bex Heenan" w:date="2022-04-13T15:11:00Z"/>
        </w:trPr>
        <w:tc>
          <w:tcPr>
            <w:tcW w:w="1764" w:type="dxa"/>
            <w:shd w:val="clear" w:color="auto" w:fill="D5E7DA"/>
          </w:tcPr>
          <w:p w14:paraId="12330391" w14:textId="5203F341" w:rsidR="007420E1" w:rsidRPr="007420E1" w:rsidRDefault="007420E1" w:rsidP="007420E1">
            <w:pPr>
              <w:pStyle w:val="NoSpacing"/>
              <w:rPr>
                <w:ins w:id="11" w:author="Bex Heenan" w:date="2022-04-13T15:11:00Z"/>
                <w:b/>
                <w:bCs/>
                <w:rPrChange w:id="12" w:author="Bex Heenan" w:date="2022-04-13T15:12:00Z">
                  <w:rPr>
                    <w:ins w:id="13" w:author="Bex Heenan" w:date="2022-04-13T15:11:00Z"/>
                  </w:rPr>
                </w:rPrChange>
              </w:rPr>
              <w:pPrChange w:id="14" w:author="Bex Heenan" w:date="2022-04-13T15:12:00Z">
                <w:pPr/>
              </w:pPrChange>
            </w:pPr>
            <w:ins w:id="15" w:author="Bex Heenan" w:date="2022-04-13T15:11:00Z">
              <w:r w:rsidRPr="007420E1">
                <w:rPr>
                  <w:b/>
                  <w:bCs/>
                  <w:rPrChange w:id="16" w:author="Bex Heenan" w:date="2022-04-13T15:12:00Z">
                    <w:rPr/>
                  </w:rPrChange>
                </w:rPr>
                <w:t>Assessment:</w:t>
              </w:r>
            </w:ins>
          </w:p>
        </w:tc>
        <w:tc>
          <w:tcPr>
            <w:tcW w:w="3476" w:type="dxa"/>
          </w:tcPr>
          <w:p w14:paraId="4A1C7B09" w14:textId="77777777" w:rsidR="007420E1" w:rsidRPr="007420E1" w:rsidRDefault="007420E1" w:rsidP="007420E1">
            <w:pPr>
              <w:pStyle w:val="NoSpacing"/>
              <w:ind w:left="720"/>
              <w:rPr>
                <w:ins w:id="17" w:author="Bex Heenan" w:date="2022-04-13T15:11:00Z"/>
                <w:rPrChange w:id="18" w:author="Bex Heenan" w:date="2022-04-13T15:12:00Z">
                  <w:rPr>
                    <w:ins w:id="19" w:author="Bex Heenan" w:date="2022-04-13T15:11:00Z"/>
                  </w:rPr>
                </w:rPrChange>
              </w:rPr>
              <w:pPrChange w:id="20" w:author="Bex Heenan" w:date="2022-04-13T15:12:00Z">
                <w:pPr/>
              </w:pPrChange>
            </w:pPr>
          </w:p>
        </w:tc>
        <w:tc>
          <w:tcPr>
            <w:tcW w:w="1914" w:type="dxa"/>
            <w:shd w:val="clear" w:color="auto" w:fill="D5E7DA"/>
          </w:tcPr>
          <w:p w14:paraId="41A8EC4D" w14:textId="78E2BC50" w:rsidR="007420E1" w:rsidRPr="007420E1" w:rsidRDefault="007420E1" w:rsidP="007420E1">
            <w:pPr>
              <w:pStyle w:val="NoSpacing"/>
              <w:rPr>
                <w:ins w:id="21" w:author="Bex Heenan" w:date="2022-04-13T15:11:00Z"/>
                <w:b/>
                <w:bCs/>
                <w:rPrChange w:id="22" w:author="Bex Heenan" w:date="2022-04-13T15:12:00Z">
                  <w:rPr>
                    <w:ins w:id="23" w:author="Bex Heenan" w:date="2022-04-13T15:11:00Z"/>
                  </w:rPr>
                </w:rPrChange>
              </w:rPr>
              <w:pPrChange w:id="24" w:author="Bex Heenan" w:date="2022-04-13T15:12:00Z">
                <w:pPr/>
              </w:pPrChange>
            </w:pPr>
            <w:ins w:id="25" w:author="Bex Heenan" w:date="2022-04-13T15:11:00Z">
              <w:r w:rsidRPr="007420E1">
                <w:rPr>
                  <w:b/>
                  <w:bCs/>
                  <w:rPrChange w:id="26" w:author="Bex Heenan" w:date="2022-04-13T15:12:00Z">
                    <w:rPr/>
                  </w:rPrChange>
                </w:rPr>
                <w:t>Qualification(s):</w:t>
              </w:r>
            </w:ins>
          </w:p>
        </w:tc>
        <w:tc>
          <w:tcPr>
            <w:tcW w:w="3432" w:type="dxa"/>
          </w:tcPr>
          <w:p w14:paraId="517BCBBF" w14:textId="77777777" w:rsidR="007420E1" w:rsidRPr="007420E1" w:rsidRDefault="007420E1" w:rsidP="007420E1">
            <w:pPr>
              <w:pStyle w:val="NoSpacing"/>
              <w:ind w:left="720"/>
              <w:rPr>
                <w:ins w:id="27" w:author="Bex Heenan" w:date="2022-04-13T15:11:00Z"/>
                <w:rPrChange w:id="28" w:author="Bex Heenan" w:date="2022-04-13T15:12:00Z">
                  <w:rPr>
                    <w:ins w:id="29" w:author="Bex Heenan" w:date="2022-04-13T15:11:00Z"/>
                  </w:rPr>
                </w:rPrChange>
              </w:rPr>
              <w:pPrChange w:id="30" w:author="Bex Heenan" w:date="2022-04-13T15:12:00Z">
                <w:pPr/>
              </w:pPrChange>
            </w:pPr>
          </w:p>
        </w:tc>
      </w:tr>
      <w:tr w:rsidR="007420E1" w:rsidRPr="007420E1" w14:paraId="6E1D6446" w14:textId="15443E86" w:rsidTr="007420E1">
        <w:trPr>
          <w:ins w:id="31" w:author="Bex Heenan" w:date="2022-04-13T15:11:00Z"/>
        </w:trPr>
        <w:tc>
          <w:tcPr>
            <w:tcW w:w="1764" w:type="dxa"/>
            <w:shd w:val="clear" w:color="auto" w:fill="D5E7DA"/>
          </w:tcPr>
          <w:p w14:paraId="66A901FD" w14:textId="328350DB" w:rsidR="007420E1" w:rsidRPr="007420E1" w:rsidRDefault="007420E1" w:rsidP="007420E1">
            <w:pPr>
              <w:pStyle w:val="NoSpacing"/>
              <w:rPr>
                <w:ins w:id="32" w:author="Bex Heenan" w:date="2022-04-13T15:11:00Z"/>
                <w:b/>
                <w:bCs/>
                <w:rPrChange w:id="33" w:author="Bex Heenan" w:date="2022-04-13T15:12:00Z">
                  <w:rPr>
                    <w:ins w:id="34" w:author="Bex Heenan" w:date="2022-04-13T15:11:00Z"/>
                  </w:rPr>
                </w:rPrChange>
              </w:rPr>
              <w:pPrChange w:id="35" w:author="Bex Heenan" w:date="2022-04-13T15:12:00Z">
                <w:pPr/>
              </w:pPrChange>
            </w:pPr>
            <w:ins w:id="36" w:author="Bex Heenan" w:date="2022-04-13T15:11:00Z">
              <w:r w:rsidRPr="007420E1">
                <w:rPr>
                  <w:b/>
                  <w:bCs/>
                  <w:rPrChange w:id="37" w:author="Bex Heenan" w:date="2022-04-13T15:12:00Z">
                    <w:rPr/>
                  </w:rPrChange>
                </w:rPr>
                <w:t>Year Group:</w:t>
              </w:r>
            </w:ins>
          </w:p>
        </w:tc>
        <w:tc>
          <w:tcPr>
            <w:tcW w:w="3476" w:type="dxa"/>
          </w:tcPr>
          <w:p w14:paraId="7CBE21B8" w14:textId="77777777" w:rsidR="007420E1" w:rsidRPr="007420E1" w:rsidRDefault="007420E1" w:rsidP="007420E1">
            <w:pPr>
              <w:pStyle w:val="NoSpacing"/>
              <w:ind w:left="720"/>
              <w:rPr>
                <w:ins w:id="38" w:author="Bex Heenan" w:date="2022-04-13T15:11:00Z"/>
                <w:rPrChange w:id="39" w:author="Bex Heenan" w:date="2022-04-13T15:12:00Z">
                  <w:rPr>
                    <w:ins w:id="40" w:author="Bex Heenan" w:date="2022-04-13T15:11:00Z"/>
                  </w:rPr>
                </w:rPrChange>
              </w:rPr>
              <w:pPrChange w:id="41" w:author="Bex Heenan" w:date="2022-04-13T15:12:00Z">
                <w:pPr/>
              </w:pPrChange>
            </w:pPr>
          </w:p>
        </w:tc>
        <w:tc>
          <w:tcPr>
            <w:tcW w:w="1914" w:type="dxa"/>
            <w:shd w:val="clear" w:color="auto" w:fill="D5E7DA"/>
          </w:tcPr>
          <w:p w14:paraId="252095BE" w14:textId="1617AC6C" w:rsidR="007420E1" w:rsidRPr="007420E1" w:rsidRDefault="007420E1" w:rsidP="007420E1">
            <w:pPr>
              <w:pStyle w:val="NoSpacing"/>
              <w:rPr>
                <w:ins w:id="42" w:author="Bex Heenan" w:date="2022-04-13T15:11:00Z"/>
                <w:b/>
                <w:bCs/>
                <w:rPrChange w:id="43" w:author="Bex Heenan" w:date="2022-04-13T15:12:00Z">
                  <w:rPr>
                    <w:ins w:id="44" w:author="Bex Heenan" w:date="2022-04-13T15:11:00Z"/>
                  </w:rPr>
                </w:rPrChange>
              </w:rPr>
              <w:pPrChange w:id="45" w:author="Bex Heenan" w:date="2022-04-13T15:12:00Z">
                <w:pPr/>
              </w:pPrChange>
            </w:pPr>
            <w:ins w:id="46" w:author="Bex Heenan" w:date="2022-04-13T15:11:00Z">
              <w:r w:rsidRPr="007420E1">
                <w:rPr>
                  <w:b/>
                  <w:bCs/>
                  <w:rPrChange w:id="47" w:author="Bex Heenan" w:date="2022-04-13T15:12:00Z">
                    <w:rPr/>
                  </w:rPrChange>
                </w:rPr>
                <w:t>Class(es):</w:t>
              </w:r>
            </w:ins>
          </w:p>
        </w:tc>
        <w:tc>
          <w:tcPr>
            <w:tcW w:w="3432" w:type="dxa"/>
          </w:tcPr>
          <w:p w14:paraId="761F4FE0" w14:textId="77777777" w:rsidR="007420E1" w:rsidRPr="007420E1" w:rsidRDefault="007420E1" w:rsidP="007420E1">
            <w:pPr>
              <w:pStyle w:val="NoSpacing"/>
              <w:ind w:left="720"/>
              <w:rPr>
                <w:ins w:id="48" w:author="Bex Heenan" w:date="2022-04-13T15:11:00Z"/>
                <w:rPrChange w:id="49" w:author="Bex Heenan" w:date="2022-04-13T15:12:00Z">
                  <w:rPr>
                    <w:ins w:id="50" w:author="Bex Heenan" w:date="2022-04-13T15:11:00Z"/>
                  </w:rPr>
                </w:rPrChange>
              </w:rPr>
              <w:pPrChange w:id="51" w:author="Bex Heenan" w:date="2022-04-13T15:12:00Z">
                <w:pPr/>
              </w:pPrChange>
            </w:pPr>
          </w:p>
        </w:tc>
      </w:tr>
    </w:tbl>
    <w:p w14:paraId="36FEEC57" w14:textId="56413DB1" w:rsidR="007420E1" w:rsidRDefault="007420E1" w:rsidP="007420E1">
      <w:pPr>
        <w:rPr>
          <w:ins w:id="52" w:author="Bex Heenan" w:date="2022-04-13T15:13:00Z"/>
          <w:rFonts w:ascii="Franklin Gothic Book" w:hAnsi="Franklin Gothic Book"/>
        </w:rPr>
      </w:pPr>
    </w:p>
    <w:p w14:paraId="1FE8A1A5" w14:textId="1ED5F880" w:rsidR="007420E1" w:rsidDel="007420E1" w:rsidRDefault="007420E1" w:rsidP="007420E1">
      <w:pPr>
        <w:pStyle w:val="NoSpacing"/>
        <w:rPr>
          <w:del w:id="53" w:author="Bex Heenan" w:date="2022-04-13T15:13:00Z"/>
          <w:b/>
          <w:color w:val="1B5E9E"/>
        </w:rPr>
        <w:pPrChange w:id="54" w:author="Bex Heenan" w:date="2022-04-13T15:13:00Z">
          <w:pPr>
            <w:pStyle w:val="Heading2"/>
          </w:pPr>
        </w:pPrChange>
      </w:pPr>
      <w:ins w:id="55" w:author="Bex Heenan" w:date="2022-04-13T15:13:00Z">
        <w:r w:rsidRPr="007420E1">
          <w:rPr>
            <w:rPrChange w:id="56" w:author="Bex Heenan" w:date="2022-04-13T15:13:00Z">
              <w:rPr>
                <w:b w:val="0"/>
                <w:color w:val="1B5E9E"/>
                <w:sz w:val="22"/>
              </w:rPr>
            </w:rPrChange>
          </w:rPr>
          <w:t>Open the most recent Year 11 data, click ‘Take me to a qualification/</w:t>
        </w:r>
        <w:proofErr w:type="spellStart"/>
        <w:r w:rsidRPr="007420E1">
          <w:rPr>
            <w:rPrChange w:id="57" w:author="Bex Heenan" w:date="2022-04-13T15:13:00Z">
              <w:rPr>
                <w:b w:val="0"/>
                <w:color w:val="1B5E9E"/>
                <w:sz w:val="22"/>
              </w:rPr>
            </w:rPrChange>
          </w:rPr>
          <w:t>class’</w:t>
        </w:r>
        <w:proofErr w:type="spellEnd"/>
        <w:r w:rsidRPr="007420E1">
          <w:rPr>
            <w:rPrChange w:id="58" w:author="Bex Heenan" w:date="2022-04-13T15:13:00Z">
              <w:rPr>
                <w:b w:val="0"/>
                <w:color w:val="1B5E9E"/>
                <w:sz w:val="22"/>
              </w:rPr>
            </w:rPrChange>
          </w:rPr>
          <w:t xml:space="preserve"> and select your qualification and class in the dropdowns.</w:t>
        </w:r>
        <w:r w:rsidRPr="007420E1">
          <w:rPr>
            <w:color w:val="1B5E9E"/>
          </w:rPr>
          <w:t xml:space="preserve">  </w:t>
        </w:r>
      </w:ins>
    </w:p>
    <w:p w14:paraId="11AB0B36" w14:textId="69D9DFBF" w:rsidR="007420E1" w:rsidRDefault="007420E1" w:rsidP="007420E1">
      <w:pPr>
        <w:pStyle w:val="NoSpacing"/>
        <w:rPr>
          <w:ins w:id="59" w:author="Bex Heenan" w:date="2022-04-13T15:13:00Z"/>
        </w:rPr>
        <w:pPrChange w:id="60" w:author="Bex Heenan" w:date="2022-04-13T15:13:00Z">
          <w:pPr/>
        </w:pPrChange>
      </w:pPr>
    </w:p>
    <w:p w14:paraId="66698703" w14:textId="1A5B4FB8" w:rsidR="007420E1" w:rsidRDefault="007420E1" w:rsidP="007420E1">
      <w:pPr>
        <w:pStyle w:val="NoSpacing"/>
        <w:rPr>
          <w:ins w:id="61" w:author="Bex Heenan" w:date="2022-04-13T15:13:00Z"/>
        </w:rPr>
        <w:pPrChange w:id="62" w:author="Bex Heenan" w:date="2022-04-13T15:13:00Z">
          <w:pPr/>
        </w:pPrChange>
      </w:pPr>
      <w:ins w:id="63" w:author="Bex Heenan" w:date="2022-04-13T15:14:00Z">
        <w:r w:rsidRPr="007420E1">
          <w:rPr>
            <w:rFonts w:ascii="Verdana" w:hAnsi="Verdana" w:cs="Arial"/>
            <w:b/>
            <w:color w:val="745B99"/>
            <w:szCs w:val="28"/>
            <w:rPrChange w:id="64" w:author="Bex Heenan" w:date="2022-04-13T15:14:00Z">
              <w:rPr>
                <w:rFonts w:ascii="Verdana" w:hAnsi="Verdana" w:cs="Arial"/>
                <w:b/>
                <w:szCs w:val="28"/>
              </w:rPr>
            </w:rPrChange>
          </w:rPr>
          <w:sym w:font="Wingdings" w:char="F049"/>
        </w:r>
        <w:r w:rsidRPr="007420E1">
          <w:rPr>
            <w:b/>
            <w:bCs/>
            <w:color w:val="745B99"/>
            <w:rPrChange w:id="65" w:author="Bex Heenan" w:date="2022-04-13T15:14:00Z">
              <w:rPr/>
            </w:rPrChange>
          </w:rPr>
          <w:t>TASK 1:</w:t>
        </w:r>
        <w:r w:rsidRPr="007420E1">
          <w:t xml:space="preserve"> Find your class and performance against expectations. Identify students below track to achieve their expected grades.</w:t>
        </w:r>
      </w:ins>
    </w:p>
    <w:p w14:paraId="3CAF973D" w14:textId="645CCFA6" w:rsidR="007420E1" w:rsidRPr="00AF566B" w:rsidRDefault="007420E1" w:rsidP="00AF566B">
      <w:pPr>
        <w:pStyle w:val="ListParagraph"/>
        <w:numPr>
          <w:ilvl w:val="0"/>
          <w:numId w:val="38"/>
        </w:numPr>
        <w:jc w:val="right"/>
        <w:rPr>
          <w:ins w:id="66" w:author="Bex Heenan" w:date="2022-04-13T15:15:00Z"/>
          <w:rFonts w:ascii="Franklin Gothic Book" w:hAnsi="Franklin Gothic Book"/>
          <w:color w:val="AB2433"/>
          <w:rPrChange w:id="67" w:author="Bex Heenan" w:date="2022-04-13T15:19:00Z">
            <w:rPr>
              <w:ins w:id="68" w:author="Bex Heenan" w:date="2022-04-13T15:15:00Z"/>
            </w:rPr>
          </w:rPrChange>
        </w:rPr>
        <w:pPrChange w:id="69" w:author="Bex Heenan" w:date="2022-04-13T15:19:00Z">
          <w:pPr>
            <w:pStyle w:val="NoSpacing"/>
            <w:numPr>
              <w:numId w:val="37"/>
            </w:numPr>
            <w:ind w:left="720" w:hanging="360"/>
            <w:jc w:val="right"/>
          </w:pPr>
        </w:pPrChange>
      </w:pPr>
      <w:ins w:id="70" w:author="Bex Heenan" w:date="2022-04-13T15:15:00Z">
        <w:r w:rsidRPr="00AF566B">
          <w:rPr>
            <w:rFonts w:ascii="Franklin Gothic Book" w:hAnsi="Franklin Gothic Book"/>
            <w:color w:val="AB2433"/>
            <w:rPrChange w:id="71" w:author="Bex Heenan" w:date="2022-04-13T15:19:00Z">
              <w:rPr/>
            </w:rPrChange>
          </w:rPr>
          <w:t xml:space="preserve">Sort </w:t>
        </w:r>
        <w:r w:rsidRPr="00AF566B">
          <w:rPr>
            <w:rFonts w:ascii="Franklin Gothic Book" w:hAnsi="Franklin Gothic Book"/>
            <w:color w:val="AB2433"/>
            <w:rPrChange w:id="72" w:author="Bex Heenan" w:date="2022-04-13T15:19:00Z">
              <w:rPr/>
            </w:rPrChange>
          </w:rPr>
          <w:t xml:space="preserve">by ‘EAP Diff (Whole)’ or ‘EAP Diff (Sub)’ column </w:t>
        </w:r>
      </w:ins>
    </w:p>
    <w:p w14:paraId="3749CF8F" w14:textId="77777777" w:rsidR="007420E1" w:rsidRPr="00AF566B" w:rsidRDefault="007420E1" w:rsidP="00AF566B">
      <w:pPr>
        <w:pStyle w:val="ListParagraph"/>
        <w:numPr>
          <w:ilvl w:val="0"/>
          <w:numId w:val="38"/>
        </w:numPr>
        <w:jc w:val="right"/>
        <w:rPr>
          <w:ins w:id="73" w:author="Bex Heenan" w:date="2022-04-13T15:15:00Z"/>
          <w:rFonts w:ascii="Franklin Gothic Book" w:hAnsi="Franklin Gothic Book"/>
          <w:color w:val="AB2433"/>
          <w:rPrChange w:id="74" w:author="Bex Heenan" w:date="2022-04-13T15:19:00Z">
            <w:rPr>
              <w:ins w:id="75" w:author="Bex Heenan" w:date="2022-04-13T15:15:00Z"/>
            </w:rPr>
          </w:rPrChange>
        </w:rPr>
        <w:pPrChange w:id="76" w:author="Bex Heenan" w:date="2022-04-13T15:19:00Z">
          <w:pPr>
            <w:pStyle w:val="NoSpacing"/>
            <w:numPr>
              <w:numId w:val="37"/>
            </w:numPr>
            <w:ind w:left="720" w:hanging="360"/>
            <w:jc w:val="right"/>
          </w:pPr>
        </w:pPrChange>
      </w:pPr>
      <w:ins w:id="77" w:author="Bex Heenan" w:date="2022-04-13T15:15:00Z">
        <w:r w:rsidRPr="00AF566B">
          <w:rPr>
            <w:rFonts w:ascii="Franklin Gothic Book" w:hAnsi="Franklin Gothic Book"/>
            <w:color w:val="AB2433"/>
            <w:rPrChange w:id="78" w:author="Bex Heenan" w:date="2022-04-13T15:19:00Z">
              <w:rPr/>
            </w:rPrChange>
          </w:rPr>
          <w:t>Click ‘Below Track’ in the On Track filters</w:t>
        </w:r>
      </w:ins>
    </w:p>
    <w:p w14:paraId="783F78AA" w14:textId="3B3EDE18" w:rsidR="007420E1" w:rsidRPr="00AF566B" w:rsidRDefault="007420E1" w:rsidP="00AF566B">
      <w:pPr>
        <w:pStyle w:val="ListParagraph"/>
        <w:numPr>
          <w:ilvl w:val="0"/>
          <w:numId w:val="38"/>
        </w:numPr>
        <w:jc w:val="right"/>
        <w:rPr>
          <w:ins w:id="79" w:author="Bex Heenan" w:date="2022-04-13T15:15:00Z"/>
          <w:rFonts w:ascii="Franklin Gothic Book" w:hAnsi="Franklin Gothic Book"/>
          <w:color w:val="AB2433"/>
          <w:rPrChange w:id="80" w:author="Bex Heenan" w:date="2022-04-13T15:19:00Z">
            <w:rPr>
              <w:ins w:id="81" w:author="Bex Heenan" w:date="2022-04-13T15:15:00Z"/>
            </w:rPr>
          </w:rPrChange>
        </w:rPr>
        <w:pPrChange w:id="82" w:author="Bex Heenan" w:date="2022-04-13T15:19:00Z">
          <w:pPr>
            <w:pStyle w:val="NoSpacing"/>
            <w:numPr>
              <w:numId w:val="37"/>
            </w:numPr>
            <w:ind w:left="720" w:hanging="360"/>
            <w:jc w:val="right"/>
          </w:pPr>
        </w:pPrChange>
      </w:pPr>
      <w:ins w:id="83" w:author="Bex Heenan" w:date="2022-04-13T15:15:00Z">
        <w:r w:rsidRPr="00AF566B">
          <w:rPr>
            <w:rFonts w:ascii="Franklin Gothic Book" w:hAnsi="Franklin Gothic Book"/>
            <w:color w:val="AB2433"/>
            <w:rPrChange w:id="84" w:author="Bex Heenan" w:date="2022-04-13T15:19:00Z">
              <w:rPr/>
            </w:rPrChange>
          </w:rPr>
          <w:t xml:space="preserve">Click ‘All’ in the On Track filters to return to the original report  </w:t>
        </w:r>
      </w:ins>
    </w:p>
    <w:tbl>
      <w:tblPr>
        <w:tblStyle w:val="TableGrid"/>
        <w:tblW w:w="0" w:type="auto"/>
        <w:tblLook w:val="04A0" w:firstRow="1" w:lastRow="0" w:firstColumn="1" w:lastColumn="0" w:noHBand="0" w:noVBand="1"/>
      </w:tblPr>
      <w:tblGrid>
        <w:gridCol w:w="5293"/>
        <w:gridCol w:w="5293"/>
      </w:tblGrid>
      <w:tr w:rsidR="007420E1" w14:paraId="2029E77F" w14:textId="77777777" w:rsidTr="007420E1">
        <w:trPr>
          <w:ins w:id="85" w:author="Bex Heenan" w:date="2022-04-13T15:15:00Z"/>
        </w:trPr>
        <w:tc>
          <w:tcPr>
            <w:tcW w:w="5293" w:type="dxa"/>
          </w:tcPr>
          <w:p w14:paraId="266E1FE7" w14:textId="77777777" w:rsidR="007420E1" w:rsidRDefault="007420E1" w:rsidP="007420E1">
            <w:pPr>
              <w:pStyle w:val="NoSpacing"/>
              <w:rPr>
                <w:ins w:id="86" w:author="Bex Heenan" w:date="2022-04-13T15:15:00Z"/>
              </w:rPr>
              <w:pPrChange w:id="87" w:author="Bex Heenan" w:date="2022-04-13T15:16:00Z">
                <w:pPr/>
              </w:pPrChange>
            </w:pPr>
            <w:ins w:id="88" w:author="Bex Heenan" w:date="2022-04-13T15:15:00Z">
              <w:r>
                <w:t xml:space="preserve">What is the total number of students whose  performance is below track at this </w:t>
              </w:r>
              <w:proofErr w:type="gramStart"/>
              <w:r>
                <w:t>assessment:</w:t>
              </w:r>
              <w:proofErr w:type="gramEnd"/>
            </w:ins>
          </w:p>
          <w:p w14:paraId="69CA9D9C" w14:textId="77777777" w:rsidR="007420E1" w:rsidRDefault="007420E1" w:rsidP="007420E1">
            <w:pPr>
              <w:pStyle w:val="NoSpacing"/>
              <w:rPr>
                <w:ins w:id="89" w:author="Bex Heenan" w:date="2022-04-13T15:15:00Z"/>
              </w:rPr>
              <w:pPrChange w:id="90" w:author="Bex Heenan" w:date="2022-04-13T15:16:00Z">
                <w:pPr/>
              </w:pPrChange>
            </w:pPr>
          </w:p>
          <w:p w14:paraId="21A181BA" w14:textId="77777777" w:rsidR="007420E1" w:rsidRDefault="007420E1" w:rsidP="007420E1">
            <w:pPr>
              <w:pStyle w:val="NoSpacing"/>
              <w:rPr>
                <w:ins w:id="91" w:author="Bex Heenan" w:date="2022-04-13T15:15:00Z"/>
              </w:rPr>
              <w:pPrChange w:id="92" w:author="Bex Heenan" w:date="2022-04-13T15:16:00Z">
                <w:pPr/>
              </w:pPrChange>
            </w:pPr>
          </w:p>
          <w:p w14:paraId="46C266CD" w14:textId="4BFA9283" w:rsidR="007420E1" w:rsidRDefault="007420E1" w:rsidP="007420E1">
            <w:pPr>
              <w:pStyle w:val="NoSpacing"/>
              <w:rPr>
                <w:ins w:id="93" w:author="Bex Heenan" w:date="2022-04-13T15:15:00Z"/>
              </w:rPr>
              <w:pPrChange w:id="94" w:author="Bex Heenan" w:date="2022-04-13T15:16:00Z">
                <w:pPr/>
              </w:pPrChange>
            </w:pPr>
            <w:ins w:id="95" w:author="Bex Heenan" w:date="2022-04-13T15:15:00Z">
              <w:r>
                <w:t>Export this list to excel</w:t>
              </w:r>
            </w:ins>
          </w:p>
        </w:tc>
        <w:tc>
          <w:tcPr>
            <w:tcW w:w="5293" w:type="dxa"/>
          </w:tcPr>
          <w:p w14:paraId="54CA70A5" w14:textId="612F1C36" w:rsidR="007420E1" w:rsidRDefault="007420E1" w:rsidP="007420E1">
            <w:pPr>
              <w:pStyle w:val="NoSpacing"/>
              <w:rPr>
                <w:ins w:id="96" w:author="Bex Heenan" w:date="2022-04-13T15:15:00Z"/>
              </w:rPr>
              <w:pPrChange w:id="97" w:author="Bex Heenan" w:date="2022-04-13T15:16:00Z">
                <w:pPr/>
              </w:pPrChange>
            </w:pPr>
            <w:ins w:id="98" w:author="Bex Heenan" w:date="2022-04-13T15:15:00Z">
              <w:r>
                <w:t xml:space="preserve">Data (suggests that...) </w:t>
              </w:r>
            </w:ins>
          </w:p>
          <w:p w14:paraId="75503A7D" w14:textId="77777777" w:rsidR="007420E1" w:rsidRDefault="007420E1" w:rsidP="007420E1">
            <w:pPr>
              <w:pStyle w:val="NoSpacing"/>
              <w:rPr>
                <w:ins w:id="99" w:author="Bex Heenan" w:date="2022-04-13T15:15:00Z"/>
              </w:rPr>
              <w:pPrChange w:id="100" w:author="Bex Heenan" w:date="2022-04-13T15:16:00Z">
                <w:pPr/>
              </w:pPrChange>
            </w:pPr>
          </w:p>
          <w:p w14:paraId="4401229D" w14:textId="5B37308F" w:rsidR="007420E1" w:rsidRDefault="007420E1" w:rsidP="007420E1">
            <w:pPr>
              <w:pStyle w:val="NoSpacing"/>
              <w:rPr>
                <w:ins w:id="101" w:author="Bex Heenan" w:date="2022-04-13T15:15:00Z"/>
              </w:rPr>
              <w:pPrChange w:id="102" w:author="Bex Heenan" w:date="2022-04-13T15:16:00Z">
                <w:pPr/>
              </w:pPrChange>
            </w:pPr>
            <w:ins w:id="103" w:author="Bex Heenan" w:date="2022-04-13T15:15:00Z">
              <w:r>
                <w:t>Observations (tell me that…)</w:t>
              </w:r>
            </w:ins>
          </w:p>
          <w:p w14:paraId="75C59F01" w14:textId="77777777" w:rsidR="007420E1" w:rsidRDefault="007420E1" w:rsidP="007420E1">
            <w:pPr>
              <w:pStyle w:val="NoSpacing"/>
              <w:rPr>
                <w:ins w:id="104" w:author="Bex Heenan" w:date="2022-04-13T15:15:00Z"/>
              </w:rPr>
              <w:pPrChange w:id="105" w:author="Bex Heenan" w:date="2022-04-13T15:16:00Z">
                <w:pPr/>
              </w:pPrChange>
            </w:pPr>
          </w:p>
          <w:p w14:paraId="0A1161AF" w14:textId="77777777" w:rsidR="007420E1" w:rsidRDefault="007420E1" w:rsidP="007420E1">
            <w:pPr>
              <w:pStyle w:val="NoSpacing"/>
              <w:rPr>
                <w:ins w:id="106" w:author="Bex Heenan" w:date="2022-04-13T15:18:00Z"/>
              </w:rPr>
            </w:pPr>
            <w:ins w:id="107" w:author="Bex Heenan" w:date="2022-04-13T15:15:00Z">
              <w:r>
                <w:t>Actions (I am taking...)</w:t>
              </w:r>
            </w:ins>
          </w:p>
          <w:p w14:paraId="2AEEA482" w14:textId="675A30DC" w:rsidR="007420E1" w:rsidRPr="007420E1" w:rsidRDefault="007420E1" w:rsidP="007420E1">
            <w:pPr>
              <w:rPr>
                <w:ins w:id="108" w:author="Bex Heenan" w:date="2022-04-13T15:15:00Z"/>
                <w:rPrChange w:id="109" w:author="Bex Heenan" w:date="2022-04-13T15:18:00Z">
                  <w:rPr>
                    <w:ins w:id="110" w:author="Bex Heenan" w:date="2022-04-13T15:15:00Z"/>
                  </w:rPr>
                </w:rPrChange>
              </w:rPr>
              <w:pPrChange w:id="111" w:author="Bex Heenan" w:date="2022-04-13T15:18:00Z">
                <w:pPr/>
              </w:pPrChange>
            </w:pPr>
          </w:p>
        </w:tc>
      </w:tr>
    </w:tbl>
    <w:p w14:paraId="75DB22E5" w14:textId="72D6A5C5" w:rsidR="007420E1" w:rsidRPr="007420E1" w:rsidRDefault="007420E1" w:rsidP="007420E1">
      <w:pPr>
        <w:rPr>
          <w:ins w:id="112" w:author="Bex Heenan" w:date="2022-04-13T15:15:00Z"/>
          <w:rFonts w:ascii="Franklin Gothic Book" w:hAnsi="Franklin Gothic Book"/>
          <w:rPrChange w:id="113" w:author="Bex Heenan" w:date="2022-04-13T15:16:00Z">
            <w:rPr>
              <w:ins w:id="114" w:author="Bex Heenan" w:date="2022-04-13T15:15:00Z"/>
            </w:rPr>
          </w:rPrChange>
        </w:rPr>
      </w:pPr>
    </w:p>
    <w:p w14:paraId="2FA27D10" w14:textId="6161507D" w:rsidR="007420E1" w:rsidRDefault="007420E1" w:rsidP="007420E1">
      <w:pPr>
        <w:rPr>
          <w:ins w:id="115" w:author="Bex Heenan" w:date="2022-04-13T15:16:00Z"/>
          <w:rFonts w:ascii="Franklin Gothic Book" w:hAnsi="Franklin Gothic Book"/>
          <w:color w:val="333333"/>
        </w:rPr>
      </w:pPr>
      <w:ins w:id="116" w:author="Bex Heenan" w:date="2022-04-13T15:16:00Z">
        <w:r w:rsidRPr="007420E1">
          <w:rPr>
            <w:rFonts w:ascii="Franklin Gothic Book" w:hAnsi="Franklin Gothic Book" w:cs="Arial"/>
            <w:b/>
            <w:color w:val="745B99"/>
            <w:szCs w:val="28"/>
            <w:rPrChange w:id="117" w:author="Bex Heenan" w:date="2022-04-13T15:16:00Z">
              <w:rPr>
                <w:rFonts w:ascii="Verdana" w:hAnsi="Verdana" w:cs="Arial"/>
                <w:b/>
                <w:color w:val="745B99"/>
                <w:szCs w:val="28"/>
              </w:rPr>
            </w:rPrChange>
          </w:rPr>
          <w:sym w:font="Wingdings" w:char="F049"/>
        </w:r>
        <w:r w:rsidRPr="007420E1">
          <w:rPr>
            <w:rFonts w:ascii="Franklin Gothic Book" w:hAnsi="Franklin Gothic Book"/>
            <w:b/>
            <w:bCs/>
            <w:color w:val="745B99"/>
            <w:rPrChange w:id="118" w:author="Bex Heenan" w:date="2022-04-13T15:16:00Z">
              <w:rPr>
                <w:b/>
                <w:bCs/>
                <w:color w:val="745B99"/>
              </w:rPr>
            </w:rPrChange>
          </w:rPr>
          <w:t xml:space="preserve">TASK </w:t>
        </w:r>
        <w:r w:rsidRPr="007420E1">
          <w:rPr>
            <w:rFonts w:ascii="Franklin Gothic Book" w:hAnsi="Franklin Gothic Book"/>
            <w:b/>
            <w:bCs/>
            <w:color w:val="745B99"/>
            <w:rPrChange w:id="119" w:author="Bex Heenan" w:date="2022-04-13T15:16:00Z">
              <w:rPr>
                <w:b/>
                <w:bCs/>
                <w:color w:val="745B99"/>
              </w:rPr>
            </w:rPrChange>
          </w:rPr>
          <w:t>2a</w:t>
        </w:r>
        <w:r w:rsidRPr="007420E1">
          <w:rPr>
            <w:rFonts w:ascii="Franklin Gothic Book" w:hAnsi="Franklin Gothic Book"/>
            <w:b/>
            <w:bCs/>
            <w:color w:val="745B99"/>
            <w:rPrChange w:id="120" w:author="Bex Heenan" w:date="2022-04-13T15:16:00Z">
              <w:rPr>
                <w:b/>
                <w:bCs/>
                <w:color w:val="745B99"/>
              </w:rPr>
            </w:rPrChange>
          </w:rPr>
          <w:t>:</w:t>
        </w:r>
        <w:r w:rsidRPr="007420E1">
          <w:rPr>
            <w:rFonts w:ascii="Franklin Gothic Book" w:hAnsi="Franklin Gothic Book"/>
            <w:rPrChange w:id="121" w:author="Bex Heenan" w:date="2022-04-13T15:16:00Z">
              <w:rPr/>
            </w:rPrChange>
          </w:rPr>
          <w:t xml:space="preserve"> </w:t>
        </w:r>
        <w:r w:rsidRPr="007420E1">
          <w:rPr>
            <w:rFonts w:ascii="Franklin Gothic Book" w:hAnsi="Franklin Gothic Book"/>
            <w:color w:val="333333"/>
            <w:rPrChange w:id="122" w:author="Bex Heenan" w:date="2022-04-13T15:16:00Z">
              <w:rPr/>
            </w:rPrChange>
          </w:rPr>
          <w:t>Look at performance against targets</w:t>
        </w:r>
      </w:ins>
    </w:p>
    <w:p w14:paraId="39CA0419" w14:textId="77777777" w:rsidR="007420E1" w:rsidRPr="007420E1" w:rsidRDefault="007420E1" w:rsidP="007420E1">
      <w:pPr>
        <w:pStyle w:val="ListParagraph"/>
        <w:numPr>
          <w:ilvl w:val="0"/>
          <w:numId w:val="38"/>
        </w:numPr>
        <w:jc w:val="right"/>
        <w:rPr>
          <w:ins w:id="123" w:author="Bex Heenan" w:date="2022-04-13T15:16:00Z"/>
          <w:rFonts w:ascii="Franklin Gothic Book" w:hAnsi="Franklin Gothic Book"/>
          <w:color w:val="AB2433"/>
          <w:rPrChange w:id="124" w:author="Bex Heenan" w:date="2022-04-13T15:18:00Z">
            <w:rPr>
              <w:ins w:id="125" w:author="Bex Heenan" w:date="2022-04-13T15:16:00Z"/>
            </w:rPr>
          </w:rPrChange>
        </w:rPr>
        <w:pPrChange w:id="126" w:author="Bex Heenan" w:date="2022-04-13T15:16:00Z">
          <w:pPr>
            <w:jc w:val="right"/>
          </w:pPr>
        </w:pPrChange>
      </w:pPr>
      <w:ins w:id="127" w:author="Bex Heenan" w:date="2022-04-13T15:16:00Z">
        <w:r w:rsidRPr="007420E1">
          <w:rPr>
            <w:rFonts w:ascii="Franklin Gothic Book" w:hAnsi="Franklin Gothic Book"/>
            <w:color w:val="AB2433"/>
            <w:rPrChange w:id="128" w:author="Bex Heenan" w:date="2022-04-13T15:18:00Z">
              <w:rPr/>
            </w:rPrChange>
          </w:rPr>
          <w:t>Click Dataset tab &gt; Compare dropdown &gt; select Targets data set</w:t>
        </w:r>
      </w:ins>
    </w:p>
    <w:p w14:paraId="160C1205" w14:textId="42EC567C" w:rsidR="007420E1" w:rsidRDefault="007420E1" w:rsidP="007420E1">
      <w:pPr>
        <w:pStyle w:val="ListParagraph"/>
        <w:numPr>
          <w:ilvl w:val="0"/>
          <w:numId w:val="38"/>
        </w:numPr>
        <w:jc w:val="right"/>
        <w:rPr>
          <w:ins w:id="129" w:author="Bex Heenan" w:date="2022-04-13T15:18:00Z"/>
          <w:rFonts w:ascii="Franklin Gothic Book" w:hAnsi="Franklin Gothic Book"/>
          <w:color w:val="AB2433"/>
        </w:rPr>
      </w:pPr>
      <w:ins w:id="130" w:author="Bex Heenan" w:date="2022-04-13T15:16:00Z">
        <w:r w:rsidRPr="007420E1">
          <w:rPr>
            <w:rFonts w:ascii="Franklin Gothic Book" w:hAnsi="Franklin Gothic Book"/>
            <w:color w:val="AB2433"/>
            <w:rPrChange w:id="131" w:author="Bex Heenan" w:date="2022-04-13T15:18:00Z">
              <w:rPr/>
            </w:rPrChange>
          </w:rPr>
          <w:t>Sort by ‘Grade Points (Diff)’ column</w:t>
        </w:r>
      </w:ins>
    </w:p>
    <w:tbl>
      <w:tblPr>
        <w:tblStyle w:val="TableGrid"/>
        <w:tblW w:w="0" w:type="auto"/>
        <w:tblLook w:val="04A0" w:firstRow="1" w:lastRow="0" w:firstColumn="1" w:lastColumn="0" w:noHBand="0" w:noVBand="1"/>
      </w:tblPr>
      <w:tblGrid>
        <w:gridCol w:w="5293"/>
        <w:gridCol w:w="5293"/>
      </w:tblGrid>
      <w:tr w:rsidR="007420E1" w14:paraId="69BAF03C" w14:textId="77777777" w:rsidTr="00882BBC">
        <w:trPr>
          <w:ins w:id="132" w:author="Bex Heenan" w:date="2022-04-13T15:18:00Z"/>
        </w:trPr>
        <w:tc>
          <w:tcPr>
            <w:tcW w:w="5293" w:type="dxa"/>
          </w:tcPr>
          <w:p w14:paraId="06D63819" w14:textId="2AF7D8EF" w:rsidR="007420E1" w:rsidRDefault="007420E1" w:rsidP="00882BBC">
            <w:pPr>
              <w:pStyle w:val="NoSpacing"/>
              <w:rPr>
                <w:ins w:id="133" w:author="Bex Heenan" w:date="2022-04-13T15:18:00Z"/>
              </w:rPr>
            </w:pPr>
            <w:ins w:id="134" w:author="Bex Heenan" w:date="2022-04-13T15:18:00Z">
              <w:r w:rsidRPr="007420E1">
                <w:t xml:space="preserve">How many students are below </w:t>
              </w:r>
              <w:proofErr w:type="gramStart"/>
              <w:r w:rsidRPr="007420E1">
                <w:t>target:</w:t>
              </w:r>
              <w:proofErr w:type="gramEnd"/>
            </w:ins>
          </w:p>
        </w:tc>
        <w:tc>
          <w:tcPr>
            <w:tcW w:w="5293" w:type="dxa"/>
          </w:tcPr>
          <w:p w14:paraId="777F2A07" w14:textId="77777777" w:rsidR="007420E1" w:rsidRDefault="007420E1" w:rsidP="007420E1">
            <w:pPr>
              <w:pStyle w:val="NoSpacing"/>
              <w:rPr>
                <w:ins w:id="135" w:author="Bex Heenan" w:date="2022-04-13T15:18:00Z"/>
              </w:rPr>
            </w:pPr>
            <w:ins w:id="136" w:author="Bex Heenan" w:date="2022-04-13T15:18:00Z">
              <w:r>
                <w:t xml:space="preserve">Data (suggests that...) </w:t>
              </w:r>
            </w:ins>
          </w:p>
          <w:p w14:paraId="0F0E30C3" w14:textId="77777777" w:rsidR="007420E1" w:rsidRDefault="007420E1" w:rsidP="007420E1">
            <w:pPr>
              <w:pStyle w:val="NoSpacing"/>
              <w:rPr>
                <w:ins w:id="137" w:author="Bex Heenan" w:date="2022-04-13T15:18:00Z"/>
              </w:rPr>
            </w:pPr>
          </w:p>
          <w:p w14:paraId="4E317E1F" w14:textId="60DEDF73" w:rsidR="007420E1" w:rsidRDefault="007420E1" w:rsidP="007420E1">
            <w:pPr>
              <w:pStyle w:val="NoSpacing"/>
              <w:rPr>
                <w:ins w:id="138" w:author="Bex Heenan" w:date="2022-04-13T15:18:00Z"/>
              </w:rPr>
            </w:pPr>
            <w:ins w:id="139" w:author="Bex Heenan" w:date="2022-04-13T15:18:00Z">
              <w:r>
                <w:t>Observations (tell me that…)</w:t>
              </w:r>
            </w:ins>
          </w:p>
          <w:p w14:paraId="5BC058F5" w14:textId="77777777" w:rsidR="007420E1" w:rsidRDefault="007420E1" w:rsidP="007420E1">
            <w:pPr>
              <w:pStyle w:val="NoSpacing"/>
              <w:rPr>
                <w:ins w:id="140" w:author="Bex Heenan" w:date="2022-04-13T15:18:00Z"/>
              </w:rPr>
            </w:pPr>
          </w:p>
          <w:p w14:paraId="19DA60A9" w14:textId="7D2185D8" w:rsidR="007420E1" w:rsidRDefault="007420E1" w:rsidP="007420E1">
            <w:pPr>
              <w:pStyle w:val="NoSpacing"/>
              <w:rPr>
                <w:ins w:id="141" w:author="Bex Heenan" w:date="2022-04-13T15:18:00Z"/>
              </w:rPr>
            </w:pPr>
            <w:ins w:id="142" w:author="Bex Heenan" w:date="2022-04-13T15:18:00Z">
              <w:r>
                <w:t>Actions (I am taking...)</w:t>
              </w:r>
            </w:ins>
          </w:p>
        </w:tc>
      </w:tr>
    </w:tbl>
    <w:p w14:paraId="7FBEA038" w14:textId="77777777" w:rsidR="007420E1" w:rsidRPr="007420E1" w:rsidRDefault="007420E1" w:rsidP="007420E1">
      <w:pPr>
        <w:jc w:val="right"/>
        <w:rPr>
          <w:ins w:id="143" w:author="Bex Heenan" w:date="2022-04-13T15:16:00Z"/>
          <w:rFonts w:ascii="Franklin Gothic Book" w:hAnsi="Franklin Gothic Book"/>
          <w:color w:val="AB2433"/>
          <w:rPrChange w:id="144" w:author="Bex Heenan" w:date="2022-04-13T15:18:00Z">
            <w:rPr>
              <w:ins w:id="145" w:author="Bex Heenan" w:date="2022-04-13T15:16:00Z"/>
            </w:rPr>
          </w:rPrChange>
        </w:rPr>
        <w:pPrChange w:id="146" w:author="Bex Heenan" w:date="2022-04-13T15:18:00Z">
          <w:pPr>
            <w:jc w:val="right"/>
          </w:pPr>
        </w:pPrChange>
      </w:pPr>
    </w:p>
    <w:p w14:paraId="644EEE2C" w14:textId="25F05A0F" w:rsidR="00AF566B" w:rsidRDefault="00AF566B" w:rsidP="00AF566B">
      <w:pPr>
        <w:rPr>
          <w:ins w:id="147" w:author="Bex Heenan" w:date="2022-04-13T15:18:00Z"/>
          <w:rFonts w:ascii="Franklin Gothic Book" w:hAnsi="Franklin Gothic Book"/>
          <w:color w:val="333333"/>
        </w:rPr>
      </w:pPr>
      <w:ins w:id="148" w:author="Bex Heenan" w:date="2022-04-13T15:18:00Z">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TASK 2</w:t>
        </w:r>
      </w:ins>
      <w:ins w:id="149" w:author="Bex Heenan" w:date="2022-04-13T15:19:00Z">
        <w:r>
          <w:rPr>
            <w:rFonts w:ascii="Franklin Gothic Book" w:hAnsi="Franklin Gothic Book"/>
            <w:b/>
            <w:bCs/>
            <w:color w:val="745B99"/>
          </w:rPr>
          <w:t>b</w:t>
        </w:r>
      </w:ins>
      <w:ins w:id="150" w:author="Bex Heenan" w:date="2022-04-13T15:18:00Z">
        <w:r w:rsidRPr="00882BBC">
          <w:rPr>
            <w:rFonts w:ascii="Franklin Gothic Book" w:hAnsi="Franklin Gothic Book"/>
            <w:b/>
            <w:bCs/>
            <w:color w:val="745B99"/>
          </w:rPr>
          <w:t>:</w:t>
        </w:r>
        <w:r w:rsidRPr="00882BBC">
          <w:rPr>
            <w:rFonts w:ascii="Franklin Gothic Book" w:hAnsi="Franklin Gothic Book"/>
          </w:rPr>
          <w:t xml:space="preserve"> </w:t>
        </w:r>
      </w:ins>
      <w:ins w:id="151" w:author="Bex Heenan" w:date="2022-04-13T15:19:00Z">
        <w:r w:rsidRPr="00AF566B">
          <w:rPr>
            <w:rFonts w:ascii="Franklin Gothic Book" w:hAnsi="Franklin Gothic Book"/>
            <w:color w:val="333333"/>
          </w:rPr>
          <w:t>Identify students at risk of not achieving their target</w:t>
        </w:r>
      </w:ins>
    </w:p>
    <w:p w14:paraId="6EC54EE8" w14:textId="2FCBF54E" w:rsidR="00AF566B" w:rsidRDefault="00AF566B" w:rsidP="00AF566B">
      <w:pPr>
        <w:pStyle w:val="ListParagraph"/>
        <w:numPr>
          <w:ilvl w:val="0"/>
          <w:numId w:val="38"/>
        </w:numPr>
        <w:jc w:val="right"/>
        <w:rPr>
          <w:ins w:id="152" w:author="Bex Heenan" w:date="2022-04-13T15:18:00Z"/>
          <w:rFonts w:ascii="Franklin Gothic Book" w:hAnsi="Franklin Gothic Book"/>
          <w:color w:val="AB2433"/>
        </w:rPr>
      </w:pPr>
      <w:ins w:id="153" w:author="Bex Heenan" w:date="2022-04-13T15:19:00Z">
        <w:r w:rsidRPr="00AF566B">
          <w:rPr>
            <w:rFonts w:ascii="Franklin Gothic Book" w:hAnsi="Franklin Gothic Book"/>
            <w:color w:val="AB2433"/>
          </w:rPr>
          <w:t>Navigate to Grades Area - Comparison Matrix Report – Students Level</w:t>
        </w:r>
      </w:ins>
    </w:p>
    <w:tbl>
      <w:tblPr>
        <w:tblStyle w:val="TableGrid"/>
        <w:tblW w:w="0" w:type="auto"/>
        <w:tblLook w:val="04A0" w:firstRow="1" w:lastRow="0" w:firstColumn="1" w:lastColumn="0" w:noHBand="0" w:noVBand="1"/>
      </w:tblPr>
      <w:tblGrid>
        <w:gridCol w:w="5293"/>
        <w:gridCol w:w="5293"/>
      </w:tblGrid>
      <w:tr w:rsidR="00AF566B" w14:paraId="79C1079E" w14:textId="77777777" w:rsidTr="00882BBC">
        <w:trPr>
          <w:ins w:id="154" w:author="Bex Heenan" w:date="2022-04-13T15:18:00Z"/>
        </w:trPr>
        <w:tc>
          <w:tcPr>
            <w:tcW w:w="5293" w:type="dxa"/>
          </w:tcPr>
          <w:p w14:paraId="22710E0C" w14:textId="298D8381" w:rsidR="00AF566B" w:rsidRDefault="00AF566B" w:rsidP="00882BBC">
            <w:pPr>
              <w:pStyle w:val="NoSpacing"/>
              <w:rPr>
                <w:ins w:id="155" w:author="Bex Heenan" w:date="2022-04-13T15:18:00Z"/>
              </w:rPr>
            </w:pPr>
            <w:ins w:id="156" w:author="Bex Heenan" w:date="2022-04-13T15:19:00Z">
              <w:r w:rsidRPr="00AF566B">
                <w:t>Students who are two or more grades below target:</w:t>
              </w:r>
            </w:ins>
          </w:p>
        </w:tc>
        <w:tc>
          <w:tcPr>
            <w:tcW w:w="5293" w:type="dxa"/>
          </w:tcPr>
          <w:p w14:paraId="6D1475FF" w14:textId="31C8A572" w:rsidR="00AF566B" w:rsidRDefault="00AF566B" w:rsidP="00AF566B">
            <w:pPr>
              <w:pStyle w:val="NoSpacing"/>
              <w:rPr>
                <w:ins w:id="157" w:author="Bex Heenan" w:date="2022-04-13T15:19:00Z"/>
              </w:rPr>
            </w:pPr>
            <w:ins w:id="158" w:author="Bex Heenan" w:date="2022-04-13T15:19:00Z">
              <w:r>
                <w:t xml:space="preserve">Data (suggests that...) </w:t>
              </w:r>
            </w:ins>
          </w:p>
          <w:p w14:paraId="797FDE27" w14:textId="77777777" w:rsidR="00AF566B" w:rsidRPr="00AF566B" w:rsidRDefault="00AF566B" w:rsidP="00AF566B">
            <w:pPr>
              <w:rPr>
                <w:ins w:id="159" w:author="Bex Heenan" w:date="2022-04-13T15:19:00Z"/>
                <w:rPrChange w:id="160" w:author="Bex Heenan" w:date="2022-04-13T15:19:00Z">
                  <w:rPr>
                    <w:ins w:id="161" w:author="Bex Heenan" w:date="2022-04-13T15:19:00Z"/>
                  </w:rPr>
                </w:rPrChange>
              </w:rPr>
              <w:pPrChange w:id="162" w:author="Bex Heenan" w:date="2022-04-13T15:19:00Z">
                <w:pPr>
                  <w:pStyle w:val="NoSpacing"/>
                </w:pPr>
              </w:pPrChange>
            </w:pPr>
          </w:p>
          <w:p w14:paraId="44FFAF72" w14:textId="77777777" w:rsidR="00AF566B" w:rsidRDefault="00AF566B" w:rsidP="00AF566B">
            <w:pPr>
              <w:pStyle w:val="NoSpacing"/>
              <w:rPr>
                <w:ins w:id="163" w:author="Bex Heenan" w:date="2022-04-13T15:19:00Z"/>
              </w:rPr>
            </w:pPr>
            <w:ins w:id="164" w:author="Bex Heenan" w:date="2022-04-13T15:19:00Z">
              <w:r>
                <w:t>Observations (tell me that…)</w:t>
              </w:r>
            </w:ins>
          </w:p>
          <w:p w14:paraId="6AF32BCC" w14:textId="77777777" w:rsidR="00AF566B" w:rsidRDefault="00AF566B" w:rsidP="00AF566B">
            <w:pPr>
              <w:pStyle w:val="NoSpacing"/>
              <w:rPr>
                <w:ins w:id="165" w:author="Bex Heenan" w:date="2022-04-13T15:19:00Z"/>
              </w:rPr>
            </w:pPr>
          </w:p>
          <w:p w14:paraId="601DFEB3" w14:textId="2997081F" w:rsidR="00AF566B" w:rsidRDefault="00AF566B" w:rsidP="00882BBC">
            <w:pPr>
              <w:pStyle w:val="NoSpacing"/>
              <w:rPr>
                <w:ins w:id="166" w:author="Bex Heenan" w:date="2022-04-13T15:18:00Z"/>
              </w:rPr>
            </w:pPr>
            <w:ins w:id="167" w:author="Bex Heenan" w:date="2022-04-13T15:19:00Z">
              <w:r>
                <w:t>Actions (I am taking...)</w:t>
              </w:r>
            </w:ins>
          </w:p>
        </w:tc>
      </w:tr>
    </w:tbl>
    <w:p w14:paraId="6D59B236" w14:textId="77777777" w:rsidR="007420E1" w:rsidRPr="007420E1" w:rsidRDefault="007420E1" w:rsidP="007420E1">
      <w:pPr>
        <w:jc w:val="right"/>
        <w:rPr>
          <w:ins w:id="168" w:author="Bex Heenan" w:date="2022-04-13T15:15:00Z"/>
          <w:rFonts w:ascii="Franklin Gothic Book" w:hAnsi="Franklin Gothic Book"/>
          <w:color w:val="333333"/>
          <w:rPrChange w:id="169" w:author="Bex Heenan" w:date="2022-04-13T15:16:00Z">
            <w:rPr>
              <w:ins w:id="170" w:author="Bex Heenan" w:date="2022-04-13T15:15:00Z"/>
            </w:rPr>
          </w:rPrChange>
        </w:rPr>
        <w:pPrChange w:id="171" w:author="Bex Heenan" w:date="2022-04-13T15:16:00Z">
          <w:pPr/>
        </w:pPrChange>
      </w:pPr>
    </w:p>
    <w:p w14:paraId="42484604" w14:textId="3AD11B42" w:rsidR="00AF566B" w:rsidRDefault="00AF566B" w:rsidP="00AF566B">
      <w:pPr>
        <w:rPr>
          <w:ins w:id="172" w:author="Bex Heenan" w:date="2022-04-13T15:21:00Z"/>
          <w:rFonts w:ascii="Franklin Gothic Book" w:hAnsi="Franklin Gothic Book"/>
          <w:color w:val="333333"/>
        </w:rPr>
      </w:pPr>
      <w:ins w:id="173" w:author="Bex Heenan" w:date="2022-04-13T15:21:00Z">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ins>
      <w:ins w:id="174" w:author="Bex Heenan" w:date="2022-04-13T15:22:00Z">
        <w:r>
          <w:rPr>
            <w:rFonts w:ascii="Franklin Gothic Book" w:hAnsi="Franklin Gothic Book"/>
            <w:b/>
            <w:bCs/>
            <w:color w:val="745B99"/>
          </w:rPr>
          <w:t>3a</w:t>
        </w:r>
      </w:ins>
      <w:ins w:id="175" w:author="Bex Heenan" w:date="2022-04-13T15:21:00Z">
        <w:r w:rsidRPr="00882BBC">
          <w:rPr>
            <w:rFonts w:ascii="Franklin Gothic Book" w:hAnsi="Franklin Gothic Book"/>
            <w:b/>
            <w:bCs/>
            <w:color w:val="745B99"/>
          </w:rPr>
          <w:t>:</w:t>
        </w:r>
        <w:r w:rsidRPr="00882BBC">
          <w:rPr>
            <w:rFonts w:ascii="Franklin Gothic Book" w:hAnsi="Franklin Gothic Book"/>
          </w:rPr>
          <w:t xml:space="preserve"> </w:t>
        </w:r>
      </w:ins>
      <w:ins w:id="176" w:author="Bex Heenan" w:date="2022-04-13T15:22:00Z">
        <w:r w:rsidRPr="00AF566B">
          <w:rPr>
            <w:rFonts w:ascii="Franklin Gothic Book" w:hAnsi="Franklin Gothic Book"/>
            <w:color w:val="333333"/>
          </w:rPr>
          <w:t>Track progress over time</w:t>
        </w:r>
      </w:ins>
    </w:p>
    <w:p w14:paraId="7A87080C" w14:textId="77777777" w:rsidR="00AF566B" w:rsidRPr="00AF566B" w:rsidRDefault="00AF566B" w:rsidP="00AF566B">
      <w:pPr>
        <w:pStyle w:val="ListParagraph"/>
        <w:numPr>
          <w:ilvl w:val="0"/>
          <w:numId w:val="38"/>
        </w:numPr>
        <w:jc w:val="right"/>
        <w:rPr>
          <w:ins w:id="177" w:author="Bex Heenan" w:date="2022-04-13T15:22:00Z"/>
          <w:rFonts w:ascii="Franklin Gothic Book" w:hAnsi="Franklin Gothic Book"/>
          <w:color w:val="AB2433"/>
        </w:rPr>
      </w:pPr>
      <w:ins w:id="178" w:author="Bex Heenan" w:date="2022-04-13T15:22:00Z">
        <w:r w:rsidRPr="00AF566B">
          <w:rPr>
            <w:rFonts w:ascii="Franklin Gothic Book" w:hAnsi="Franklin Gothic Book"/>
            <w:color w:val="AB2433"/>
          </w:rPr>
          <w:t xml:space="preserve">Click Dataset tab &gt; Compare dropdown &gt; select ‘None’ to return to the original report </w:t>
        </w:r>
      </w:ins>
    </w:p>
    <w:p w14:paraId="294CBAA2" w14:textId="77777777" w:rsidR="00AF566B" w:rsidRPr="00AF566B" w:rsidRDefault="00AF566B" w:rsidP="00AF566B">
      <w:pPr>
        <w:pStyle w:val="ListParagraph"/>
        <w:numPr>
          <w:ilvl w:val="0"/>
          <w:numId w:val="38"/>
        </w:numPr>
        <w:jc w:val="right"/>
        <w:rPr>
          <w:ins w:id="179" w:author="Bex Heenan" w:date="2022-04-13T15:22:00Z"/>
          <w:rFonts w:ascii="Franklin Gothic Book" w:hAnsi="Franklin Gothic Book"/>
          <w:color w:val="AB2433"/>
        </w:rPr>
      </w:pPr>
      <w:ins w:id="180" w:author="Bex Heenan" w:date="2022-04-13T15:22:00Z">
        <w:r w:rsidRPr="00AF566B">
          <w:rPr>
            <w:rFonts w:ascii="Franklin Gothic Book" w:hAnsi="Franklin Gothic Book"/>
            <w:color w:val="AB2433"/>
          </w:rPr>
          <w:t>Navigate to Grades Area – Grade List Report – Students Level</w:t>
        </w:r>
      </w:ins>
    </w:p>
    <w:p w14:paraId="7FA09F81" w14:textId="77777777" w:rsidR="00AF566B" w:rsidRPr="00AF566B" w:rsidRDefault="00AF566B" w:rsidP="00AF566B">
      <w:pPr>
        <w:pStyle w:val="ListParagraph"/>
        <w:numPr>
          <w:ilvl w:val="0"/>
          <w:numId w:val="38"/>
        </w:numPr>
        <w:jc w:val="right"/>
        <w:rPr>
          <w:ins w:id="181" w:author="Bex Heenan" w:date="2022-04-13T15:22:00Z"/>
          <w:rFonts w:ascii="Franklin Gothic Book" w:hAnsi="Franklin Gothic Book"/>
          <w:color w:val="AB2433"/>
        </w:rPr>
      </w:pPr>
      <w:ins w:id="182" w:author="Bex Heenan" w:date="2022-04-13T15:22:00Z">
        <w:r w:rsidRPr="00AF566B">
          <w:rPr>
            <w:rFonts w:ascii="Franklin Gothic Book" w:hAnsi="Franklin Gothic Book"/>
            <w:color w:val="AB2433"/>
          </w:rPr>
          <w:t>Click Dataset tab &gt; Track to switch to the Tracker view</w:t>
        </w:r>
      </w:ins>
    </w:p>
    <w:p w14:paraId="50142314" w14:textId="77777777" w:rsidR="00AF566B" w:rsidRPr="00AF566B" w:rsidRDefault="00AF566B" w:rsidP="00AF566B">
      <w:pPr>
        <w:pStyle w:val="ListParagraph"/>
        <w:numPr>
          <w:ilvl w:val="0"/>
          <w:numId w:val="38"/>
        </w:numPr>
        <w:jc w:val="right"/>
        <w:rPr>
          <w:ins w:id="183" w:author="Bex Heenan" w:date="2022-04-13T15:22:00Z"/>
          <w:rFonts w:ascii="Franklin Gothic Book" w:hAnsi="Franklin Gothic Book"/>
          <w:color w:val="AB2433"/>
        </w:rPr>
      </w:pPr>
      <w:ins w:id="184" w:author="Bex Heenan" w:date="2022-04-13T15:22:00Z">
        <w:r w:rsidRPr="00AF566B">
          <w:rPr>
            <w:rFonts w:ascii="Franklin Gothic Book" w:hAnsi="Franklin Gothic Book"/>
            <w:color w:val="AB2433"/>
          </w:rPr>
          <w:t>Click Dataset tab &gt; View to return to the original report</w:t>
        </w:r>
      </w:ins>
    </w:p>
    <w:tbl>
      <w:tblPr>
        <w:tblStyle w:val="TableGrid"/>
        <w:tblW w:w="0" w:type="auto"/>
        <w:tblLook w:val="04A0" w:firstRow="1" w:lastRow="0" w:firstColumn="1" w:lastColumn="0" w:noHBand="0" w:noVBand="1"/>
      </w:tblPr>
      <w:tblGrid>
        <w:gridCol w:w="5293"/>
        <w:gridCol w:w="5293"/>
      </w:tblGrid>
      <w:tr w:rsidR="00AF566B" w14:paraId="71C83693" w14:textId="77777777" w:rsidTr="00882BBC">
        <w:trPr>
          <w:ins w:id="185" w:author="Bex Heenan" w:date="2022-04-13T15:21:00Z"/>
        </w:trPr>
        <w:tc>
          <w:tcPr>
            <w:tcW w:w="5293" w:type="dxa"/>
          </w:tcPr>
          <w:p w14:paraId="0CED1DC5" w14:textId="69FECDFB" w:rsidR="00AF566B" w:rsidRDefault="00AF566B" w:rsidP="00882BBC">
            <w:pPr>
              <w:pStyle w:val="NoSpacing"/>
              <w:rPr>
                <w:ins w:id="186" w:author="Bex Heenan" w:date="2022-04-13T15:21:00Z"/>
              </w:rPr>
            </w:pPr>
            <w:ins w:id="187" w:author="Bex Heenan" w:date="2022-04-13T15:22:00Z">
              <w:r w:rsidRPr="00AF566B">
                <w:t xml:space="preserve">Are there any students whose performance has dropped since previous </w:t>
              </w:r>
              <w:proofErr w:type="gramStart"/>
              <w:r w:rsidRPr="00AF566B">
                <w:t>assessment:</w:t>
              </w:r>
            </w:ins>
            <w:proofErr w:type="gramEnd"/>
          </w:p>
        </w:tc>
        <w:tc>
          <w:tcPr>
            <w:tcW w:w="5293" w:type="dxa"/>
          </w:tcPr>
          <w:p w14:paraId="7F9BBAD8" w14:textId="77777777" w:rsidR="00AF566B" w:rsidRDefault="00AF566B" w:rsidP="00882BBC">
            <w:pPr>
              <w:pStyle w:val="NoSpacing"/>
              <w:rPr>
                <w:ins w:id="188" w:author="Bex Heenan" w:date="2022-04-13T15:21:00Z"/>
              </w:rPr>
            </w:pPr>
            <w:ins w:id="189" w:author="Bex Heenan" w:date="2022-04-13T15:21:00Z">
              <w:r>
                <w:t xml:space="preserve">Data (suggests that...) </w:t>
              </w:r>
            </w:ins>
          </w:p>
          <w:p w14:paraId="145BFE16" w14:textId="77777777" w:rsidR="00AF566B" w:rsidRPr="00882BBC" w:rsidRDefault="00AF566B" w:rsidP="00882BBC">
            <w:pPr>
              <w:rPr>
                <w:ins w:id="190" w:author="Bex Heenan" w:date="2022-04-13T15:21:00Z"/>
              </w:rPr>
            </w:pPr>
          </w:p>
          <w:p w14:paraId="282F5129" w14:textId="77777777" w:rsidR="00AF566B" w:rsidRDefault="00AF566B" w:rsidP="00882BBC">
            <w:pPr>
              <w:pStyle w:val="NoSpacing"/>
              <w:rPr>
                <w:ins w:id="191" w:author="Bex Heenan" w:date="2022-04-13T15:21:00Z"/>
              </w:rPr>
            </w:pPr>
            <w:ins w:id="192" w:author="Bex Heenan" w:date="2022-04-13T15:21:00Z">
              <w:r>
                <w:t>Observations (tell me that…)</w:t>
              </w:r>
            </w:ins>
          </w:p>
          <w:p w14:paraId="3A494A17" w14:textId="77777777" w:rsidR="00AF566B" w:rsidRDefault="00AF566B" w:rsidP="00882BBC">
            <w:pPr>
              <w:pStyle w:val="NoSpacing"/>
              <w:rPr>
                <w:ins w:id="193" w:author="Bex Heenan" w:date="2022-04-13T15:21:00Z"/>
              </w:rPr>
            </w:pPr>
          </w:p>
          <w:p w14:paraId="28AC370A" w14:textId="77777777" w:rsidR="00AF566B" w:rsidRDefault="00AF566B" w:rsidP="00882BBC">
            <w:pPr>
              <w:pStyle w:val="NoSpacing"/>
              <w:rPr>
                <w:ins w:id="194" w:author="Bex Heenan" w:date="2022-04-13T15:21:00Z"/>
              </w:rPr>
            </w:pPr>
            <w:ins w:id="195" w:author="Bex Heenan" w:date="2022-04-13T15:21:00Z">
              <w:r>
                <w:t>Actions (I am taking...)</w:t>
              </w:r>
            </w:ins>
          </w:p>
        </w:tc>
      </w:tr>
    </w:tbl>
    <w:p w14:paraId="53CDE028" w14:textId="504E483C" w:rsidR="00A9710B" w:rsidDel="00AF566B" w:rsidRDefault="000F25F1" w:rsidP="00901105">
      <w:pPr>
        <w:pStyle w:val="NoSpacing"/>
        <w:rPr>
          <w:del w:id="196" w:author="Bex Heenan" w:date="2022-04-13T15:11:00Z"/>
        </w:rPr>
      </w:pPr>
      <w:del w:id="197" w:author="Bex Heenan" w:date="2022-04-13T15:11:00Z">
        <w:r w:rsidRPr="007420E1" w:rsidDel="007420E1">
          <w:rPr>
            <w:rPrChange w:id="198" w:author="Bex Heenan" w:date="2022-04-13T15:12:00Z">
              <w:rPr/>
            </w:rPrChange>
          </w:rPr>
          <w:delText>Class Teachers</w:delText>
        </w:r>
      </w:del>
    </w:p>
    <w:p w14:paraId="6635F718" w14:textId="3F5530A1" w:rsidR="00AF566B" w:rsidRDefault="00AF566B" w:rsidP="00AF566B">
      <w:pPr>
        <w:rPr>
          <w:ins w:id="199" w:author="Bex Heenan" w:date="2022-04-13T15:22:00Z"/>
        </w:rPr>
      </w:pPr>
    </w:p>
    <w:p w14:paraId="0B558794" w14:textId="25F7930D" w:rsidR="00AF566B" w:rsidRDefault="00AF566B" w:rsidP="00AF566B">
      <w:pPr>
        <w:rPr>
          <w:ins w:id="200" w:author="Bex Heenan" w:date="2022-04-13T15:22:00Z"/>
          <w:rFonts w:ascii="Franklin Gothic Book" w:hAnsi="Franklin Gothic Book"/>
          <w:color w:val="333333"/>
        </w:rPr>
      </w:pPr>
      <w:ins w:id="201" w:author="Bex Heenan" w:date="2022-04-13T15:22:00Z">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Pr>
            <w:rFonts w:ascii="Franklin Gothic Book" w:hAnsi="Franklin Gothic Book"/>
            <w:b/>
            <w:bCs/>
            <w:color w:val="745B99"/>
          </w:rPr>
          <w:t>3</w:t>
        </w:r>
        <w:r>
          <w:rPr>
            <w:rFonts w:ascii="Franklin Gothic Book" w:hAnsi="Franklin Gothic Book"/>
            <w:b/>
            <w:bCs/>
            <w:color w:val="745B99"/>
          </w:rPr>
          <w:t>b</w:t>
        </w:r>
        <w:r w:rsidRPr="00882BBC">
          <w:rPr>
            <w:rFonts w:ascii="Franklin Gothic Book" w:hAnsi="Franklin Gothic Book"/>
            <w:b/>
            <w:bCs/>
            <w:color w:val="745B99"/>
          </w:rPr>
          <w:t>:</w:t>
        </w:r>
        <w:r w:rsidRPr="00882BBC">
          <w:rPr>
            <w:rFonts w:ascii="Franklin Gothic Book" w:hAnsi="Franklin Gothic Book"/>
          </w:rPr>
          <w:t xml:space="preserve"> </w:t>
        </w:r>
        <w:r w:rsidRPr="00AF566B">
          <w:rPr>
            <w:rFonts w:ascii="Franklin Gothic Book" w:hAnsi="Franklin Gothic Book"/>
            <w:color w:val="333333"/>
          </w:rPr>
          <w:t>Find the matrix for your class. Identify any outliers - who is making less progress than you were expecting, or than other students?</w:t>
        </w:r>
      </w:ins>
    </w:p>
    <w:p w14:paraId="2FAAA0D0" w14:textId="60DAF358" w:rsidR="00AF566B" w:rsidRPr="00AF566B" w:rsidRDefault="00AF566B" w:rsidP="00AF566B">
      <w:pPr>
        <w:pStyle w:val="ListParagraph"/>
        <w:numPr>
          <w:ilvl w:val="0"/>
          <w:numId w:val="38"/>
        </w:numPr>
        <w:jc w:val="right"/>
        <w:rPr>
          <w:ins w:id="202" w:author="Bex Heenan" w:date="2022-04-13T15:22:00Z"/>
          <w:rFonts w:ascii="Franklin Gothic Book" w:hAnsi="Franklin Gothic Book"/>
          <w:color w:val="AB2433"/>
        </w:rPr>
      </w:pPr>
      <w:ins w:id="203" w:author="Bex Heenan" w:date="2022-04-13T15:22:00Z">
        <w:r w:rsidRPr="00AF566B">
          <w:rPr>
            <w:rFonts w:ascii="Franklin Gothic Book" w:hAnsi="Franklin Gothic Book"/>
            <w:color w:val="AB2433"/>
          </w:rPr>
          <w:t>Navigate to Grades Area - Matrix Report – Students Level</w:t>
        </w:r>
      </w:ins>
    </w:p>
    <w:tbl>
      <w:tblPr>
        <w:tblStyle w:val="TableGrid"/>
        <w:tblW w:w="0" w:type="auto"/>
        <w:tblLook w:val="04A0" w:firstRow="1" w:lastRow="0" w:firstColumn="1" w:lastColumn="0" w:noHBand="0" w:noVBand="1"/>
      </w:tblPr>
      <w:tblGrid>
        <w:gridCol w:w="5293"/>
        <w:gridCol w:w="5293"/>
      </w:tblGrid>
      <w:tr w:rsidR="00AF566B" w14:paraId="57EAB0A8" w14:textId="77777777" w:rsidTr="00882BBC">
        <w:trPr>
          <w:ins w:id="204" w:author="Bex Heenan" w:date="2022-04-13T15:22:00Z"/>
        </w:trPr>
        <w:tc>
          <w:tcPr>
            <w:tcW w:w="5293" w:type="dxa"/>
          </w:tcPr>
          <w:p w14:paraId="334FC57A" w14:textId="77777777" w:rsidR="00AF566B" w:rsidRDefault="00AF566B" w:rsidP="00AF566B">
            <w:pPr>
              <w:pStyle w:val="NoSpacing"/>
              <w:rPr>
                <w:ins w:id="205" w:author="Bex Heenan" w:date="2022-04-13T15:23:00Z"/>
              </w:rPr>
            </w:pPr>
            <w:ins w:id="206" w:author="Bex Heenan" w:date="2022-04-13T15:23:00Z">
              <w:r>
                <w:t xml:space="preserve">Is attainment spread evenly across prior attainment levels? </w:t>
              </w:r>
            </w:ins>
          </w:p>
          <w:p w14:paraId="3D5E7F1E" w14:textId="77777777" w:rsidR="00AF566B" w:rsidRDefault="00AF566B" w:rsidP="00AF566B">
            <w:pPr>
              <w:pStyle w:val="NoSpacing"/>
              <w:rPr>
                <w:ins w:id="207" w:author="Bex Heenan" w:date="2022-04-13T15:23:00Z"/>
              </w:rPr>
            </w:pPr>
          </w:p>
          <w:p w14:paraId="6D3F8660" w14:textId="77777777" w:rsidR="00AF566B" w:rsidRDefault="00AF566B" w:rsidP="00AF566B">
            <w:pPr>
              <w:pStyle w:val="NoSpacing"/>
              <w:rPr>
                <w:ins w:id="208" w:author="Bex Heenan" w:date="2022-04-13T15:23:00Z"/>
              </w:rPr>
            </w:pPr>
            <w:ins w:id="209" w:author="Bex Heenan" w:date="2022-04-13T15:23:00Z">
              <w:r>
                <w:t>Who are the outlying students?</w:t>
              </w:r>
            </w:ins>
          </w:p>
          <w:p w14:paraId="2918F9BF" w14:textId="77777777" w:rsidR="00AF566B" w:rsidRDefault="00AF566B" w:rsidP="00AF566B">
            <w:pPr>
              <w:pStyle w:val="NoSpacing"/>
              <w:rPr>
                <w:ins w:id="210" w:author="Bex Heenan" w:date="2022-04-13T15:23:00Z"/>
              </w:rPr>
            </w:pPr>
          </w:p>
          <w:p w14:paraId="3FE80EC6" w14:textId="3E31CB16" w:rsidR="00AF566B" w:rsidRDefault="00AF566B" w:rsidP="00AF566B">
            <w:pPr>
              <w:pStyle w:val="NoSpacing"/>
              <w:rPr>
                <w:ins w:id="211" w:author="Bex Heenan" w:date="2022-04-13T15:22:00Z"/>
              </w:rPr>
            </w:pPr>
            <w:ins w:id="212" w:author="Bex Heenan" w:date="2022-04-13T15:23:00Z">
              <w:r>
                <w:t>Export to excel, then remove class filter to see how your class compares to the qualification as a whole?</w:t>
              </w:r>
            </w:ins>
          </w:p>
        </w:tc>
        <w:tc>
          <w:tcPr>
            <w:tcW w:w="5293" w:type="dxa"/>
          </w:tcPr>
          <w:p w14:paraId="448B9925" w14:textId="77777777" w:rsidR="00AF566B" w:rsidRDefault="00AF566B" w:rsidP="00882BBC">
            <w:pPr>
              <w:pStyle w:val="NoSpacing"/>
              <w:rPr>
                <w:ins w:id="213" w:author="Bex Heenan" w:date="2022-04-13T15:22:00Z"/>
              </w:rPr>
            </w:pPr>
            <w:ins w:id="214" w:author="Bex Heenan" w:date="2022-04-13T15:22:00Z">
              <w:r>
                <w:t xml:space="preserve">Data (suggests that...) </w:t>
              </w:r>
            </w:ins>
          </w:p>
          <w:p w14:paraId="3A7F0AC4" w14:textId="77777777" w:rsidR="00AF566B" w:rsidRPr="00882BBC" w:rsidRDefault="00AF566B" w:rsidP="00882BBC">
            <w:pPr>
              <w:rPr>
                <w:ins w:id="215" w:author="Bex Heenan" w:date="2022-04-13T15:22:00Z"/>
              </w:rPr>
            </w:pPr>
          </w:p>
          <w:p w14:paraId="36CCD161" w14:textId="77777777" w:rsidR="00AF566B" w:rsidRDefault="00AF566B" w:rsidP="00882BBC">
            <w:pPr>
              <w:pStyle w:val="NoSpacing"/>
              <w:rPr>
                <w:ins w:id="216" w:author="Bex Heenan" w:date="2022-04-13T15:22:00Z"/>
              </w:rPr>
            </w:pPr>
            <w:ins w:id="217" w:author="Bex Heenan" w:date="2022-04-13T15:22:00Z">
              <w:r>
                <w:t>Observations (tell me that…)</w:t>
              </w:r>
            </w:ins>
          </w:p>
          <w:p w14:paraId="6A893759" w14:textId="77777777" w:rsidR="00AF566B" w:rsidRDefault="00AF566B" w:rsidP="00882BBC">
            <w:pPr>
              <w:pStyle w:val="NoSpacing"/>
              <w:rPr>
                <w:ins w:id="218" w:author="Bex Heenan" w:date="2022-04-13T15:22:00Z"/>
              </w:rPr>
            </w:pPr>
          </w:p>
          <w:p w14:paraId="2D1D4B9E" w14:textId="77777777" w:rsidR="00AF566B" w:rsidRDefault="00AF566B" w:rsidP="00882BBC">
            <w:pPr>
              <w:pStyle w:val="NoSpacing"/>
              <w:rPr>
                <w:ins w:id="219" w:author="Bex Heenan" w:date="2022-04-13T15:22:00Z"/>
              </w:rPr>
            </w:pPr>
            <w:ins w:id="220" w:author="Bex Heenan" w:date="2022-04-13T15:22:00Z">
              <w:r>
                <w:t>Actions (I am taking...)</w:t>
              </w:r>
            </w:ins>
          </w:p>
        </w:tc>
      </w:tr>
    </w:tbl>
    <w:p w14:paraId="42377352" w14:textId="6AA69731" w:rsidR="00AF566B" w:rsidRDefault="00AF566B" w:rsidP="00AF566B">
      <w:pPr>
        <w:rPr>
          <w:ins w:id="221" w:author="Bex Heenan" w:date="2022-04-13T15:23:00Z"/>
        </w:rPr>
      </w:pPr>
    </w:p>
    <w:p w14:paraId="54D4D811" w14:textId="2A2F8DC5" w:rsidR="00AF566B" w:rsidRDefault="00AF566B" w:rsidP="00AF566B">
      <w:pPr>
        <w:rPr>
          <w:ins w:id="222" w:author="Bex Heenan" w:date="2022-04-13T15:23:00Z"/>
          <w:rFonts w:ascii="Franklin Gothic Book" w:hAnsi="Franklin Gothic Book"/>
          <w:color w:val="333333"/>
        </w:rPr>
      </w:pPr>
      <w:ins w:id="223" w:author="Bex Heenan" w:date="2022-04-13T15:23:00Z">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Pr>
            <w:rFonts w:ascii="Franklin Gothic Book" w:hAnsi="Franklin Gothic Book"/>
            <w:b/>
            <w:bCs/>
            <w:color w:val="745B99"/>
          </w:rPr>
          <w:t>4</w:t>
        </w:r>
        <w:r w:rsidRPr="00882BBC">
          <w:rPr>
            <w:rFonts w:ascii="Franklin Gothic Book" w:hAnsi="Franklin Gothic Book"/>
            <w:b/>
            <w:bCs/>
            <w:color w:val="745B99"/>
          </w:rPr>
          <w:t>:</w:t>
        </w:r>
        <w:r w:rsidRPr="00882BBC">
          <w:rPr>
            <w:rFonts w:ascii="Franklin Gothic Book" w:hAnsi="Franklin Gothic Book"/>
          </w:rPr>
          <w:t xml:space="preserve"> </w:t>
        </w:r>
        <w:r w:rsidRPr="00AF566B">
          <w:rPr>
            <w:rFonts w:ascii="Franklin Gothic Book" w:hAnsi="Franklin Gothic Book"/>
            <w:color w:val="333333"/>
          </w:rPr>
          <w:t>Investigate 2 students who are of concern more closely - pick these from the excel document exported during Task 1. Investigate their performance in other subjects, comment on any pastoral issues and list any actions you need to take.</w:t>
        </w:r>
      </w:ins>
    </w:p>
    <w:p w14:paraId="7804905C" w14:textId="77777777" w:rsidR="00AF566B" w:rsidRPr="00AF566B" w:rsidRDefault="00AF566B" w:rsidP="00AF566B">
      <w:pPr>
        <w:pStyle w:val="ListParagraph"/>
        <w:numPr>
          <w:ilvl w:val="0"/>
          <w:numId w:val="38"/>
        </w:numPr>
        <w:jc w:val="right"/>
        <w:rPr>
          <w:ins w:id="224" w:author="Bex Heenan" w:date="2022-04-13T15:23:00Z"/>
          <w:rFonts w:ascii="Franklin Gothic Book" w:hAnsi="Franklin Gothic Book"/>
          <w:color w:val="AB2433"/>
        </w:rPr>
      </w:pPr>
      <w:ins w:id="225" w:author="Bex Heenan" w:date="2022-04-13T15:23:00Z">
        <w:r w:rsidRPr="00AF566B">
          <w:rPr>
            <w:rFonts w:ascii="Franklin Gothic Book" w:hAnsi="Franklin Gothic Book"/>
            <w:color w:val="AB2433"/>
          </w:rPr>
          <w:t>Navigate to Student Detail Area - Overview Report – Students Level</w:t>
        </w:r>
      </w:ins>
    </w:p>
    <w:p w14:paraId="62231E7E" w14:textId="77777777" w:rsidR="00AF566B" w:rsidRPr="00AF566B" w:rsidRDefault="00AF566B" w:rsidP="00AF566B">
      <w:pPr>
        <w:pStyle w:val="ListParagraph"/>
        <w:numPr>
          <w:ilvl w:val="0"/>
          <w:numId w:val="38"/>
        </w:numPr>
        <w:jc w:val="right"/>
        <w:rPr>
          <w:ins w:id="226" w:author="Bex Heenan" w:date="2022-04-13T15:23:00Z"/>
          <w:rFonts w:ascii="Franklin Gothic Book" w:hAnsi="Franklin Gothic Book"/>
          <w:color w:val="AB2433"/>
        </w:rPr>
      </w:pPr>
      <w:ins w:id="227" w:author="Bex Heenan" w:date="2022-04-13T15:23:00Z">
        <w:r w:rsidRPr="00AF566B">
          <w:rPr>
            <w:rFonts w:ascii="Franklin Gothic Book" w:hAnsi="Franklin Gothic Book"/>
            <w:color w:val="AB2433"/>
          </w:rPr>
          <w:t>Select a student from the dropdown</w:t>
        </w:r>
      </w:ins>
    </w:p>
    <w:p w14:paraId="7855B863" w14:textId="77777777" w:rsidR="00AF566B" w:rsidRPr="00AF566B" w:rsidRDefault="00AF566B" w:rsidP="00AF566B">
      <w:pPr>
        <w:pStyle w:val="ListParagraph"/>
        <w:numPr>
          <w:ilvl w:val="0"/>
          <w:numId w:val="38"/>
        </w:numPr>
        <w:jc w:val="right"/>
        <w:rPr>
          <w:ins w:id="228" w:author="Bex Heenan" w:date="2022-04-13T15:23:00Z"/>
          <w:rFonts w:ascii="Franklin Gothic Book" w:hAnsi="Franklin Gothic Book"/>
          <w:color w:val="AB2433"/>
        </w:rPr>
      </w:pPr>
      <w:ins w:id="229" w:author="Bex Heenan" w:date="2022-04-13T15:23:00Z">
        <w:r w:rsidRPr="00AF566B">
          <w:rPr>
            <w:rFonts w:ascii="Franklin Gothic Book" w:hAnsi="Franklin Gothic Book"/>
            <w:color w:val="AB2433"/>
          </w:rPr>
          <w:t>Click Dataset tab &gt; Track to switch to the Tracker view</w:t>
        </w:r>
      </w:ins>
    </w:p>
    <w:p w14:paraId="0B8FAE65" w14:textId="77777777" w:rsidR="00AF566B" w:rsidRPr="00AF566B" w:rsidRDefault="00AF566B" w:rsidP="00AF566B">
      <w:pPr>
        <w:pStyle w:val="ListParagraph"/>
        <w:numPr>
          <w:ilvl w:val="0"/>
          <w:numId w:val="38"/>
        </w:numPr>
        <w:jc w:val="right"/>
        <w:rPr>
          <w:ins w:id="230" w:author="Bex Heenan" w:date="2022-04-13T15:23:00Z"/>
          <w:rFonts w:ascii="Franklin Gothic Book" w:hAnsi="Franklin Gothic Book"/>
          <w:color w:val="AB2433"/>
        </w:rPr>
      </w:pPr>
      <w:ins w:id="231" w:author="Bex Heenan" w:date="2022-04-13T15:23:00Z">
        <w:r w:rsidRPr="00AF566B">
          <w:rPr>
            <w:rFonts w:ascii="Franklin Gothic Book" w:hAnsi="Franklin Gothic Book"/>
            <w:color w:val="AB2433"/>
          </w:rPr>
          <w:t>Click Dataset tab &gt; Compare dropdown &gt; select Targets data set</w:t>
        </w:r>
      </w:ins>
    </w:p>
    <w:p w14:paraId="2222190F" w14:textId="77777777" w:rsidR="00AF566B" w:rsidRPr="00AF566B" w:rsidRDefault="00AF566B" w:rsidP="00AF566B">
      <w:pPr>
        <w:pStyle w:val="ListParagraph"/>
        <w:numPr>
          <w:ilvl w:val="0"/>
          <w:numId w:val="38"/>
        </w:numPr>
        <w:jc w:val="right"/>
        <w:rPr>
          <w:ins w:id="232" w:author="Bex Heenan" w:date="2022-04-13T15:23:00Z"/>
          <w:rFonts w:ascii="Franklin Gothic Book" w:hAnsi="Franklin Gothic Book"/>
          <w:color w:val="AB2433"/>
        </w:rPr>
      </w:pPr>
      <w:ins w:id="233" w:author="Bex Heenan" w:date="2022-04-13T15:23:00Z">
        <w:r w:rsidRPr="00AF566B">
          <w:rPr>
            <w:rFonts w:ascii="Franklin Gothic Book" w:hAnsi="Franklin Gothic Book"/>
            <w:color w:val="AB2433"/>
          </w:rPr>
          <w:t xml:space="preserve">Click Dataset tab &gt; View and Compare dropdown &gt; select ‘None’ to return to the original report </w:t>
        </w:r>
      </w:ins>
    </w:p>
    <w:tbl>
      <w:tblPr>
        <w:tblStyle w:val="TableGrid"/>
        <w:tblW w:w="0" w:type="auto"/>
        <w:tblLook w:val="04A0" w:firstRow="1" w:lastRow="0" w:firstColumn="1" w:lastColumn="0" w:noHBand="0" w:noVBand="1"/>
      </w:tblPr>
      <w:tblGrid>
        <w:gridCol w:w="2972"/>
        <w:gridCol w:w="7614"/>
        <w:tblGridChange w:id="234">
          <w:tblGrid>
            <w:gridCol w:w="2972"/>
            <w:gridCol w:w="2321"/>
            <w:gridCol w:w="5293"/>
          </w:tblGrid>
        </w:tblGridChange>
      </w:tblGrid>
      <w:tr w:rsidR="00AF566B" w14:paraId="60BE2F71" w14:textId="77777777" w:rsidTr="00B46AC2">
        <w:trPr>
          <w:ins w:id="235" w:author="Bex Heenan" w:date="2022-04-13T15:23:00Z"/>
        </w:trPr>
        <w:tc>
          <w:tcPr>
            <w:tcW w:w="10586" w:type="dxa"/>
            <w:gridSpan w:val="2"/>
          </w:tcPr>
          <w:p w14:paraId="719206CB" w14:textId="77777777" w:rsidR="00AF566B" w:rsidRDefault="00AF566B" w:rsidP="00AF566B">
            <w:pPr>
              <w:pStyle w:val="NoSpacing"/>
              <w:rPr>
                <w:ins w:id="236" w:author="Bex Heenan" w:date="2022-04-13T15:23:00Z"/>
              </w:rPr>
            </w:pPr>
            <w:ins w:id="237" w:author="Bex Heenan" w:date="2022-04-13T15:23:00Z">
              <w:r>
                <w:t>a)</w:t>
              </w:r>
              <w:r>
                <w:tab/>
                <w:t>Is the dip just in your qualification or all of them?</w:t>
              </w:r>
            </w:ins>
          </w:p>
          <w:p w14:paraId="6E1618B1" w14:textId="0A1B8113" w:rsidR="00AF566B" w:rsidRDefault="00AF566B" w:rsidP="00882BBC">
            <w:pPr>
              <w:pStyle w:val="NoSpacing"/>
              <w:rPr>
                <w:ins w:id="238" w:author="Bex Heenan" w:date="2022-04-13T15:23:00Z"/>
              </w:rPr>
            </w:pPr>
            <w:ins w:id="239" w:author="Bex Heenan" w:date="2022-04-13T15:23:00Z">
              <w:r>
                <w:t>b)</w:t>
              </w:r>
              <w:r>
                <w:tab/>
                <w:t>Is the student below expectations in just your qualification or in all of them?</w:t>
              </w:r>
            </w:ins>
          </w:p>
        </w:tc>
      </w:tr>
      <w:tr w:rsidR="00AF566B" w14:paraId="54D65388" w14:textId="77777777" w:rsidTr="001D40B5">
        <w:tblPrEx>
          <w:tblW w:w="0" w:type="auto"/>
          <w:tblPrExChange w:id="240" w:author="Bex Heenan" w:date="2022-04-13T15:24:00Z">
            <w:tblPrEx>
              <w:tblW w:w="0" w:type="auto"/>
            </w:tblPrEx>
          </w:tblPrExChange>
        </w:tblPrEx>
        <w:trPr>
          <w:ins w:id="241" w:author="Bex Heenan" w:date="2022-04-13T15:23:00Z"/>
        </w:trPr>
        <w:tc>
          <w:tcPr>
            <w:tcW w:w="2972" w:type="dxa"/>
            <w:shd w:val="clear" w:color="auto" w:fill="D5E7DA"/>
            <w:tcPrChange w:id="242" w:author="Bex Heenan" w:date="2022-04-13T15:24:00Z">
              <w:tcPr>
                <w:tcW w:w="5293" w:type="dxa"/>
                <w:gridSpan w:val="2"/>
              </w:tcPr>
            </w:tcPrChange>
          </w:tcPr>
          <w:p w14:paraId="566FC866" w14:textId="42AD05BC" w:rsidR="00AF566B" w:rsidRPr="001D40B5" w:rsidRDefault="001D40B5" w:rsidP="00882BBC">
            <w:pPr>
              <w:pStyle w:val="NoSpacing"/>
              <w:rPr>
                <w:ins w:id="243" w:author="Bex Heenan" w:date="2022-04-13T15:23:00Z"/>
                <w:b/>
                <w:bCs/>
                <w:rPrChange w:id="244" w:author="Bex Heenan" w:date="2022-04-13T15:24:00Z">
                  <w:rPr>
                    <w:ins w:id="245" w:author="Bex Heenan" w:date="2022-04-13T15:23:00Z"/>
                  </w:rPr>
                </w:rPrChange>
              </w:rPr>
            </w:pPr>
            <w:bookmarkStart w:id="246" w:name="_Hlk100756166"/>
            <w:ins w:id="247" w:author="Bex Heenan" w:date="2022-04-13T15:24:00Z">
              <w:r w:rsidRPr="001D40B5">
                <w:rPr>
                  <w:b/>
                  <w:bCs/>
                  <w:rPrChange w:id="248" w:author="Bex Heenan" w:date="2022-04-13T15:24:00Z">
                    <w:rPr/>
                  </w:rPrChange>
                </w:rPr>
                <w:t>Student Name:</w:t>
              </w:r>
            </w:ins>
          </w:p>
        </w:tc>
        <w:tc>
          <w:tcPr>
            <w:tcW w:w="7614" w:type="dxa"/>
            <w:shd w:val="clear" w:color="auto" w:fill="D5E7DA"/>
            <w:tcPrChange w:id="249" w:author="Bex Heenan" w:date="2022-04-13T15:24:00Z">
              <w:tcPr>
                <w:tcW w:w="5293" w:type="dxa"/>
              </w:tcPr>
            </w:tcPrChange>
          </w:tcPr>
          <w:p w14:paraId="4E314FFC" w14:textId="58868D5E" w:rsidR="00AF566B" w:rsidRPr="001D40B5" w:rsidRDefault="001D40B5" w:rsidP="00882BBC">
            <w:pPr>
              <w:pStyle w:val="NoSpacing"/>
              <w:rPr>
                <w:ins w:id="250" w:author="Bex Heenan" w:date="2022-04-13T15:23:00Z"/>
                <w:b/>
                <w:bCs/>
                <w:rPrChange w:id="251" w:author="Bex Heenan" w:date="2022-04-13T15:24:00Z">
                  <w:rPr>
                    <w:ins w:id="252" w:author="Bex Heenan" w:date="2022-04-13T15:23:00Z"/>
                  </w:rPr>
                </w:rPrChange>
              </w:rPr>
            </w:pPr>
            <w:ins w:id="253" w:author="Bex Heenan" w:date="2022-04-13T15:24:00Z">
              <w:r w:rsidRPr="001D40B5">
                <w:rPr>
                  <w:b/>
                  <w:bCs/>
                  <w:rPrChange w:id="254" w:author="Bex Heenan" w:date="2022-04-13T15:24:00Z">
                    <w:rPr/>
                  </w:rPrChange>
                </w:rPr>
                <w:t>Comments:</w:t>
              </w:r>
            </w:ins>
          </w:p>
        </w:tc>
      </w:tr>
      <w:tr w:rsidR="001D40B5" w14:paraId="53C27C0C" w14:textId="77777777" w:rsidTr="001D40B5">
        <w:tblPrEx>
          <w:tblW w:w="0" w:type="auto"/>
          <w:tblPrExChange w:id="255" w:author="Bex Heenan" w:date="2022-04-13T15:24:00Z">
            <w:tblPrEx>
              <w:tblW w:w="0" w:type="auto"/>
            </w:tblPrEx>
          </w:tblPrExChange>
        </w:tblPrEx>
        <w:trPr>
          <w:ins w:id="256" w:author="Bex Heenan" w:date="2022-04-13T15:24:00Z"/>
        </w:trPr>
        <w:tc>
          <w:tcPr>
            <w:tcW w:w="2972" w:type="dxa"/>
            <w:tcPrChange w:id="257" w:author="Bex Heenan" w:date="2022-04-13T15:24:00Z">
              <w:tcPr>
                <w:tcW w:w="5293" w:type="dxa"/>
                <w:gridSpan w:val="2"/>
              </w:tcPr>
            </w:tcPrChange>
          </w:tcPr>
          <w:p w14:paraId="50F88D36" w14:textId="015C41E4" w:rsidR="001D40B5" w:rsidRDefault="001D40B5" w:rsidP="001D40B5">
            <w:pPr>
              <w:pStyle w:val="NoSpacing"/>
              <w:numPr>
                <w:ilvl w:val="0"/>
                <w:numId w:val="39"/>
              </w:numPr>
              <w:rPr>
                <w:ins w:id="258" w:author="Bex Heenan" w:date="2022-04-13T15:24:00Z"/>
              </w:rPr>
              <w:pPrChange w:id="259" w:author="Bex Heenan" w:date="2022-04-13T15:24:00Z">
                <w:pPr>
                  <w:pStyle w:val="NoSpacing"/>
                </w:pPr>
              </w:pPrChange>
            </w:pPr>
          </w:p>
        </w:tc>
        <w:tc>
          <w:tcPr>
            <w:tcW w:w="7614" w:type="dxa"/>
            <w:tcPrChange w:id="260" w:author="Bex Heenan" w:date="2022-04-13T15:24:00Z">
              <w:tcPr>
                <w:tcW w:w="5293" w:type="dxa"/>
              </w:tcPr>
            </w:tcPrChange>
          </w:tcPr>
          <w:p w14:paraId="6A4E2A87" w14:textId="77777777" w:rsidR="001D40B5" w:rsidRDefault="001D40B5" w:rsidP="00882BBC">
            <w:pPr>
              <w:pStyle w:val="NoSpacing"/>
              <w:rPr>
                <w:ins w:id="261" w:author="Bex Heenan" w:date="2022-04-13T15:24:00Z"/>
              </w:rPr>
            </w:pPr>
          </w:p>
        </w:tc>
      </w:tr>
      <w:tr w:rsidR="001D40B5" w14:paraId="2EC83273" w14:textId="77777777" w:rsidTr="001D40B5">
        <w:tblPrEx>
          <w:tblW w:w="0" w:type="auto"/>
          <w:tblPrExChange w:id="262" w:author="Bex Heenan" w:date="2022-04-13T15:24:00Z">
            <w:tblPrEx>
              <w:tblW w:w="0" w:type="auto"/>
            </w:tblPrEx>
          </w:tblPrExChange>
        </w:tblPrEx>
        <w:trPr>
          <w:ins w:id="263" w:author="Bex Heenan" w:date="2022-04-13T15:24:00Z"/>
        </w:trPr>
        <w:tc>
          <w:tcPr>
            <w:tcW w:w="2972" w:type="dxa"/>
            <w:tcPrChange w:id="264" w:author="Bex Heenan" w:date="2022-04-13T15:24:00Z">
              <w:tcPr>
                <w:tcW w:w="5293" w:type="dxa"/>
                <w:gridSpan w:val="2"/>
              </w:tcPr>
            </w:tcPrChange>
          </w:tcPr>
          <w:p w14:paraId="7B4B4636" w14:textId="1D8B767D" w:rsidR="001D40B5" w:rsidRDefault="001D40B5" w:rsidP="001D40B5">
            <w:pPr>
              <w:pStyle w:val="NoSpacing"/>
              <w:numPr>
                <w:ilvl w:val="0"/>
                <w:numId w:val="39"/>
              </w:numPr>
              <w:rPr>
                <w:ins w:id="265" w:author="Bex Heenan" w:date="2022-04-13T15:24:00Z"/>
              </w:rPr>
              <w:pPrChange w:id="266" w:author="Bex Heenan" w:date="2022-04-13T15:24:00Z">
                <w:pPr>
                  <w:pStyle w:val="NoSpacing"/>
                </w:pPr>
              </w:pPrChange>
            </w:pPr>
          </w:p>
        </w:tc>
        <w:tc>
          <w:tcPr>
            <w:tcW w:w="7614" w:type="dxa"/>
            <w:tcPrChange w:id="267" w:author="Bex Heenan" w:date="2022-04-13T15:24:00Z">
              <w:tcPr>
                <w:tcW w:w="5293" w:type="dxa"/>
              </w:tcPr>
            </w:tcPrChange>
          </w:tcPr>
          <w:p w14:paraId="11D18AD8" w14:textId="77777777" w:rsidR="001D40B5" w:rsidRDefault="001D40B5" w:rsidP="00882BBC">
            <w:pPr>
              <w:pStyle w:val="NoSpacing"/>
              <w:rPr>
                <w:ins w:id="268" w:author="Bex Heenan" w:date="2022-04-13T15:24:00Z"/>
              </w:rPr>
            </w:pPr>
          </w:p>
        </w:tc>
      </w:tr>
      <w:bookmarkEnd w:id="246"/>
      <w:tr w:rsidR="001D40B5" w14:paraId="0E9132B0" w14:textId="77777777" w:rsidTr="001D40B5">
        <w:trPr>
          <w:ins w:id="269" w:author="Bex Heenan" w:date="2022-04-13T15:24:00Z"/>
        </w:trPr>
        <w:tc>
          <w:tcPr>
            <w:tcW w:w="2972" w:type="dxa"/>
          </w:tcPr>
          <w:p w14:paraId="588A0C94" w14:textId="77777777" w:rsidR="001D40B5" w:rsidRDefault="001D40B5" w:rsidP="001D40B5">
            <w:pPr>
              <w:pStyle w:val="NoSpacing"/>
              <w:numPr>
                <w:ilvl w:val="0"/>
                <w:numId w:val="39"/>
              </w:numPr>
              <w:rPr>
                <w:ins w:id="270" w:author="Bex Heenan" w:date="2022-04-13T15:24:00Z"/>
              </w:rPr>
            </w:pPr>
          </w:p>
        </w:tc>
        <w:tc>
          <w:tcPr>
            <w:tcW w:w="7614" w:type="dxa"/>
          </w:tcPr>
          <w:p w14:paraId="43116D0C" w14:textId="77777777" w:rsidR="001D40B5" w:rsidRDefault="001D40B5" w:rsidP="00882BBC">
            <w:pPr>
              <w:pStyle w:val="NoSpacing"/>
              <w:rPr>
                <w:ins w:id="271" w:author="Bex Heenan" w:date="2022-04-13T15:24:00Z"/>
              </w:rPr>
            </w:pPr>
          </w:p>
        </w:tc>
      </w:tr>
      <w:tr w:rsidR="001D40B5" w14:paraId="0DBE19C7" w14:textId="77777777" w:rsidTr="001D40B5">
        <w:trPr>
          <w:ins w:id="272" w:author="Bex Heenan" w:date="2022-04-13T15:24:00Z"/>
        </w:trPr>
        <w:tc>
          <w:tcPr>
            <w:tcW w:w="2972" w:type="dxa"/>
          </w:tcPr>
          <w:p w14:paraId="6CA3FDE2" w14:textId="77777777" w:rsidR="001D40B5" w:rsidRDefault="001D40B5" w:rsidP="001D40B5">
            <w:pPr>
              <w:pStyle w:val="NoSpacing"/>
              <w:numPr>
                <w:ilvl w:val="0"/>
                <w:numId w:val="39"/>
              </w:numPr>
              <w:rPr>
                <w:ins w:id="273" w:author="Bex Heenan" w:date="2022-04-13T15:24:00Z"/>
              </w:rPr>
            </w:pPr>
          </w:p>
        </w:tc>
        <w:tc>
          <w:tcPr>
            <w:tcW w:w="7614" w:type="dxa"/>
          </w:tcPr>
          <w:p w14:paraId="6A4FAD74" w14:textId="77777777" w:rsidR="001D40B5" w:rsidRDefault="001D40B5" w:rsidP="00882BBC">
            <w:pPr>
              <w:pStyle w:val="NoSpacing"/>
              <w:rPr>
                <w:ins w:id="274" w:author="Bex Heenan" w:date="2022-04-13T15:24:00Z"/>
              </w:rPr>
            </w:pPr>
          </w:p>
        </w:tc>
      </w:tr>
    </w:tbl>
    <w:p w14:paraId="5ABAB7BD" w14:textId="09F4F6E3" w:rsidR="001D40B5" w:rsidRDefault="001D40B5" w:rsidP="001D40B5">
      <w:pPr>
        <w:rPr>
          <w:ins w:id="275" w:author="Bex Heenan" w:date="2022-04-13T15:24:00Z"/>
          <w:rFonts w:ascii="Franklin Gothic Book" w:hAnsi="Franklin Gothic Book"/>
          <w:color w:val="333333"/>
        </w:rPr>
      </w:pPr>
      <w:ins w:id="276" w:author="Bex Heenan" w:date="2022-04-13T15:24:00Z">
        <w:r w:rsidRPr="00882BBC">
          <w:rPr>
            <w:rFonts w:ascii="Franklin Gothic Book" w:hAnsi="Franklin Gothic Book" w:cs="Arial"/>
            <w:b/>
            <w:color w:val="745B99"/>
            <w:szCs w:val="28"/>
          </w:rPr>
          <w:lastRenderedPageBreak/>
          <w:sym w:font="Wingdings" w:char="F049"/>
        </w:r>
        <w:r w:rsidRPr="00882BBC">
          <w:rPr>
            <w:rFonts w:ascii="Franklin Gothic Book" w:hAnsi="Franklin Gothic Book"/>
            <w:b/>
            <w:bCs/>
            <w:color w:val="745B99"/>
          </w:rPr>
          <w:t xml:space="preserve">TASK </w:t>
        </w:r>
      </w:ins>
      <w:ins w:id="277" w:author="Bex Heenan" w:date="2022-04-13T15:25:00Z">
        <w:r>
          <w:rPr>
            <w:rFonts w:ascii="Franklin Gothic Book" w:hAnsi="Franklin Gothic Book"/>
            <w:b/>
            <w:bCs/>
            <w:color w:val="745B99"/>
          </w:rPr>
          <w:t>5a</w:t>
        </w:r>
      </w:ins>
      <w:ins w:id="278" w:author="Bex Heenan" w:date="2022-04-13T15:24:00Z">
        <w:r w:rsidRPr="00882BBC">
          <w:rPr>
            <w:rFonts w:ascii="Franklin Gothic Book" w:hAnsi="Franklin Gothic Book"/>
            <w:b/>
            <w:bCs/>
            <w:color w:val="745B99"/>
          </w:rPr>
          <w:t>:</w:t>
        </w:r>
        <w:r w:rsidRPr="00882BBC">
          <w:rPr>
            <w:rFonts w:ascii="Franklin Gothic Book" w:hAnsi="Franklin Gothic Book"/>
          </w:rPr>
          <w:t xml:space="preserve"> </w:t>
        </w:r>
      </w:ins>
      <w:ins w:id="279" w:author="Bex Heenan" w:date="2022-04-13T15:25:00Z">
        <w:r w:rsidRPr="001D40B5">
          <w:rPr>
            <w:rFonts w:ascii="Franklin Gothic Book" w:hAnsi="Franklin Gothic Book"/>
            <w:color w:val="333333"/>
          </w:rPr>
          <w:t>Investigate performance of your class against other classes – % below track</w:t>
        </w:r>
      </w:ins>
    </w:p>
    <w:p w14:paraId="59B8EB3F" w14:textId="1F48C48A" w:rsidR="001D40B5" w:rsidRPr="001D40B5" w:rsidRDefault="001D40B5" w:rsidP="001D40B5">
      <w:pPr>
        <w:pStyle w:val="ListParagraph"/>
        <w:numPr>
          <w:ilvl w:val="0"/>
          <w:numId w:val="38"/>
        </w:numPr>
        <w:jc w:val="right"/>
        <w:rPr>
          <w:ins w:id="280" w:author="Bex Heenan" w:date="2022-04-13T15:25:00Z"/>
          <w:rFonts w:ascii="Franklin Gothic Book" w:hAnsi="Franklin Gothic Book"/>
          <w:color w:val="AB2433"/>
        </w:rPr>
      </w:pPr>
      <w:ins w:id="281" w:author="Bex Heenan" w:date="2022-04-13T15:25:00Z">
        <w:r w:rsidRPr="001D40B5">
          <w:rPr>
            <w:rFonts w:ascii="Franklin Gothic Book" w:hAnsi="Franklin Gothic Book"/>
            <w:color w:val="AB2433"/>
          </w:rPr>
          <w:t>Navigate to Grades Area - Totals Report - Classes Level</w:t>
        </w:r>
      </w:ins>
    </w:p>
    <w:p w14:paraId="2625B352" w14:textId="77777777" w:rsidR="001D40B5" w:rsidRPr="001D40B5" w:rsidRDefault="001D40B5" w:rsidP="001D40B5">
      <w:pPr>
        <w:pStyle w:val="ListParagraph"/>
        <w:numPr>
          <w:ilvl w:val="0"/>
          <w:numId w:val="38"/>
        </w:numPr>
        <w:jc w:val="right"/>
        <w:rPr>
          <w:ins w:id="282" w:author="Bex Heenan" w:date="2022-04-13T15:25:00Z"/>
          <w:rFonts w:ascii="Franklin Gothic Book" w:hAnsi="Franklin Gothic Book"/>
          <w:color w:val="AB2433"/>
        </w:rPr>
      </w:pPr>
      <w:ins w:id="283" w:author="Bex Heenan" w:date="2022-04-13T15:25:00Z">
        <w:r w:rsidRPr="001D40B5">
          <w:rPr>
            <w:rFonts w:ascii="Franklin Gothic Book" w:hAnsi="Franklin Gothic Book"/>
            <w:color w:val="AB2433"/>
          </w:rPr>
          <w:t>Select a qualification from the dropdown</w:t>
        </w:r>
      </w:ins>
    </w:p>
    <w:p w14:paraId="0F5D05B1" w14:textId="77777777" w:rsidR="001D40B5" w:rsidRPr="001D40B5" w:rsidRDefault="001D40B5" w:rsidP="001D40B5">
      <w:pPr>
        <w:pStyle w:val="ListParagraph"/>
        <w:numPr>
          <w:ilvl w:val="0"/>
          <w:numId w:val="38"/>
        </w:numPr>
        <w:jc w:val="right"/>
        <w:rPr>
          <w:ins w:id="284" w:author="Bex Heenan" w:date="2022-04-13T15:25:00Z"/>
          <w:rFonts w:ascii="Franklin Gothic Book" w:hAnsi="Franklin Gothic Book"/>
          <w:color w:val="AB2433"/>
        </w:rPr>
      </w:pPr>
      <w:ins w:id="285" w:author="Bex Heenan" w:date="2022-04-13T15:25:00Z">
        <w:r w:rsidRPr="001D40B5">
          <w:rPr>
            <w:rFonts w:ascii="Franklin Gothic Book" w:hAnsi="Franklin Gothic Book"/>
            <w:color w:val="AB2433"/>
          </w:rPr>
          <w:t>Switch to % view</w:t>
        </w:r>
      </w:ins>
    </w:p>
    <w:p w14:paraId="7EB013EA" w14:textId="77777777" w:rsidR="001D40B5" w:rsidRPr="001D40B5" w:rsidRDefault="001D40B5" w:rsidP="001D40B5">
      <w:pPr>
        <w:pStyle w:val="ListParagraph"/>
        <w:numPr>
          <w:ilvl w:val="0"/>
          <w:numId w:val="38"/>
        </w:numPr>
        <w:jc w:val="right"/>
        <w:rPr>
          <w:ins w:id="286" w:author="Bex Heenan" w:date="2022-04-13T15:25:00Z"/>
          <w:rFonts w:ascii="Franklin Gothic Book" w:hAnsi="Franklin Gothic Book"/>
          <w:color w:val="AB2433"/>
        </w:rPr>
      </w:pPr>
      <w:ins w:id="287" w:author="Bex Heenan" w:date="2022-04-13T15:25:00Z">
        <w:r w:rsidRPr="001D40B5">
          <w:rPr>
            <w:rFonts w:ascii="Franklin Gothic Book" w:hAnsi="Franklin Gothic Book"/>
            <w:color w:val="AB2433"/>
          </w:rPr>
          <w:t xml:space="preserve">Sort by ‘Below track’ column </w:t>
        </w:r>
      </w:ins>
    </w:p>
    <w:p w14:paraId="4827B8E2" w14:textId="11850519" w:rsidR="001D40B5" w:rsidRPr="001D40B5" w:rsidRDefault="001D40B5" w:rsidP="001D40B5">
      <w:pPr>
        <w:pStyle w:val="ListParagraph"/>
        <w:numPr>
          <w:ilvl w:val="0"/>
          <w:numId w:val="38"/>
        </w:numPr>
        <w:jc w:val="right"/>
        <w:rPr>
          <w:ins w:id="288" w:author="Bex Heenan" w:date="2022-04-13T15:24:00Z"/>
          <w:rFonts w:ascii="Franklin Gothic Book" w:hAnsi="Franklin Gothic Book"/>
          <w:color w:val="AB2433"/>
          <w:rPrChange w:id="289" w:author="Bex Heenan" w:date="2022-04-13T15:25:00Z">
            <w:rPr>
              <w:ins w:id="290" w:author="Bex Heenan" w:date="2022-04-13T15:24:00Z"/>
            </w:rPr>
          </w:rPrChange>
        </w:rPr>
        <w:pPrChange w:id="291" w:author="Bex Heenan" w:date="2022-04-13T15:25:00Z">
          <w:pPr>
            <w:pStyle w:val="ListParagraph"/>
            <w:numPr>
              <w:numId w:val="38"/>
            </w:numPr>
            <w:ind w:hanging="360"/>
            <w:jc w:val="right"/>
          </w:pPr>
        </w:pPrChange>
      </w:pPr>
      <w:ins w:id="292" w:author="Bex Heenan" w:date="2022-04-13T15:25:00Z">
        <w:r w:rsidRPr="001D40B5">
          <w:rPr>
            <w:rFonts w:ascii="Franklin Gothic Book" w:hAnsi="Franklin Gothic Book"/>
            <w:color w:val="AB2433"/>
          </w:rPr>
          <w:t>Switch from Sub to Whole level view</w:t>
        </w:r>
      </w:ins>
    </w:p>
    <w:tbl>
      <w:tblPr>
        <w:tblStyle w:val="TableGrid"/>
        <w:tblW w:w="0" w:type="auto"/>
        <w:tblLook w:val="04A0" w:firstRow="1" w:lastRow="0" w:firstColumn="1" w:lastColumn="0" w:noHBand="0" w:noVBand="1"/>
      </w:tblPr>
      <w:tblGrid>
        <w:gridCol w:w="5293"/>
        <w:gridCol w:w="5293"/>
      </w:tblGrid>
      <w:tr w:rsidR="001D40B5" w14:paraId="6A07828E" w14:textId="77777777" w:rsidTr="00882BBC">
        <w:trPr>
          <w:ins w:id="293" w:author="Bex Heenan" w:date="2022-04-13T15:24:00Z"/>
        </w:trPr>
        <w:tc>
          <w:tcPr>
            <w:tcW w:w="5293" w:type="dxa"/>
          </w:tcPr>
          <w:p w14:paraId="6AC64DC8" w14:textId="3191808E" w:rsidR="001D40B5" w:rsidRDefault="001D40B5" w:rsidP="001D40B5">
            <w:pPr>
              <w:pStyle w:val="NoSpacing"/>
              <w:rPr>
                <w:ins w:id="294" w:author="Bex Heenan" w:date="2022-04-13T15:25:00Z"/>
              </w:rPr>
            </w:pPr>
            <w:ins w:id="295" w:author="Bex Heenan" w:date="2022-04-13T15:25:00Z">
              <w:r>
                <w:t>What is the % of students who are below track in my class?</w:t>
              </w:r>
            </w:ins>
          </w:p>
          <w:p w14:paraId="54A2F2F2" w14:textId="77777777" w:rsidR="001D40B5" w:rsidRDefault="001D40B5" w:rsidP="001D40B5">
            <w:pPr>
              <w:pStyle w:val="NoSpacing"/>
              <w:rPr>
                <w:ins w:id="296" w:author="Bex Heenan" w:date="2022-04-13T15:25:00Z"/>
              </w:rPr>
            </w:pPr>
          </w:p>
          <w:p w14:paraId="199994C9" w14:textId="5ADE94E4" w:rsidR="001D40B5" w:rsidRDefault="001D40B5" w:rsidP="001D40B5">
            <w:pPr>
              <w:pStyle w:val="NoSpacing"/>
              <w:rPr>
                <w:ins w:id="297" w:author="Bex Heenan" w:date="2022-04-13T15:25:00Z"/>
              </w:rPr>
            </w:pPr>
            <w:ins w:id="298" w:author="Bex Heenan" w:date="2022-04-13T15:25:00Z">
              <w:r>
                <w:t>How does that compare with other classes?</w:t>
              </w:r>
            </w:ins>
          </w:p>
          <w:p w14:paraId="33EDA243" w14:textId="77777777" w:rsidR="001D40B5" w:rsidRDefault="001D40B5" w:rsidP="001D40B5">
            <w:pPr>
              <w:pStyle w:val="NoSpacing"/>
              <w:rPr>
                <w:ins w:id="299" w:author="Bex Heenan" w:date="2022-04-13T15:25:00Z"/>
              </w:rPr>
            </w:pPr>
          </w:p>
          <w:p w14:paraId="0CFBC3C1" w14:textId="77777777" w:rsidR="001D40B5" w:rsidRDefault="001D40B5" w:rsidP="001D40B5">
            <w:pPr>
              <w:pStyle w:val="NoSpacing"/>
              <w:rPr>
                <w:ins w:id="300" w:author="Bex Heenan" w:date="2022-04-13T15:25:00Z"/>
              </w:rPr>
            </w:pPr>
            <w:ins w:id="301" w:author="Bex Heenan" w:date="2022-04-13T15:25:00Z">
              <w:r>
                <w:t xml:space="preserve">How does the % change when I switch from sub to whole level view?  </w:t>
              </w:r>
            </w:ins>
          </w:p>
          <w:p w14:paraId="3EC0A8CD" w14:textId="2802C2E6" w:rsidR="001D40B5" w:rsidRPr="001D40B5" w:rsidRDefault="001D40B5" w:rsidP="001D40B5">
            <w:pPr>
              <w:rPr>
                <w:ins w:id="302" w:author="Bex Heenan" w:date="2022-04-13T15:24:00Z"/>
                <w:rPrChange w:id="303" w:author="Bex Heenan" w:date="2022-04-13T15:25:00Z">
                  <w:rPr>
                    <w:ins w:id="304" w:author="Bex Heenan" w:date="2022-04-13T15:24:00Z"/>
                  </w:rPr>
                </w:rPrChange>
              </w:rPr>
              <w:pPrChange w:id="305" w:author="Bex Heenan" w:date="2022-04-13T15:25:00Z">
                <w:pPr>
                  <w:pStyle w:val="NoSpacing"/>
                </w:pPr>
              </w:pPrChange>
            </w:pPr>
          </w:p>
        </w:tc>
        <w:tc>
          <w:tcPr>
            <w:tcW w:w="5293" w:type="dxa"/>
          </w:tcPr>
          <w:p w14:paraId="00188795" w14:textId="77777777" w:rsidR="001D40B5" w:rsidRDefault="001D40B5" w:rsidP="00882BBC">
            <w:pPr>
              <w:pStyle w:val="NoSpacing"/>
              <w:rPr>
                <w:ins w:id="306" w:author="Bex Heenan" w:date="2022-04-13T15:24:00Z"/>
              </w:rPr>
            </w:pPr>
            <w:ins w:id="307" w:author="Bex Heenan" w:date="2022-04-13T15:24:00Z">
              <w:r>
                <w:t xml:space="preserve">Data (suggests that...) </w:t>
              </w:r>
            </w:ins>
          </w:p>
          <w:p w14:paraId="48162111" w14:textId="77777777" w:rsidR="001D40B5" w:rsidRPr="00882BBC" w:rsidRDefault="001D40B5" w:rsidP="00882BBC">
            <w:pPr>
              <w:rPr>
                <w:ins w:id="308" w:author="Bex Heenan" w:date="2022-04-13T15:24:00Z"/>
              </w:rPr>
            </w:pPr>
          </w:p>
          <w:p w14:paraId="13FF5D06" w14:textId="77777777" w:rsidR="001D40B5" w:rsidRDefault="001D40B5" w:rsidP="00882BBC">
            <w:pPr>
              <w:pStyle w:val="NoSpacing"/>
              <w:rPr>
                <w:ins w:id="309" w:author="Bex Heenan" w:date="2022-04-13T15:24:00Z"/>
              </w:rPr>
            </w:pPr>
            <w:ins w:id="310" w:author="Bex Heenan" w:date="2022-04-13T15:24:00Z">
              <w:r>
                <w:t>Observations (tell me that…)</w:t>
              </w:r>
            </w:ins>
          </w:p>
          <w:p w14:paraId="46A07A1C" w14:textId="77777777" w:rsidR="001D40B5" w:rsidRDefault="001D40B5" w:rsidP="00882BBC">
            <w:pPr>
              <w:pStyle w:val="NoSpacing"/>
              <w:rPr>
                <w:ins w:id="311" w:author="Bex Heenan" w:date="2022-04-13T15:24:00Z"/>
              </w:rPr>
            </w:pPr>
          </w:p>
          <w:p w14:paraId="1579503A" w14:textId="77777777" w:rsidR="001D40B5" w:rsidRDefault="001D40B5" w:rsidP="00882BBC">
            <w:pPr>
              <w:pStyle w:val="NoSpacing"/>
              <w:rPr>
                <w:ins w:id="312" w:author="Bex Heenan" w:date="2022-04-13T15:24:00Z"/>
              </w:rPr>
            </w:pPr>
            <w:ins w:id="313" w:author="Bex Heenan" w:date="2022-04-13T15:24:00Z">
              <w:r>
                <w:t>Actions (I am taking...)</w:t>
              </w:r>
            </w:ins>
          </w:p>
        </w:tc>
      </w:tr>
    </w:tbl>
    <w:p w14:paraId="140311F6" w14:textId="6BAB3BFF" w:rsidR="00AF566B" w:rsidRDefault="00AF566B" w:rsidP="00AF566B">
      <w:pPr>
        <w:rPr>
          <w:ins w:id="314" w:author="Bex Heenan" w:date="2022-04-13T15:26:00Z"/>
        </w:rPr>
      </w:pPr>
    </w:p>
    <w:p w14:paraId="0E6D4AA2" w14:textId="11C4DB38" w:rsidR="001D40B5" w:rsidRDefault="001D40B5" w:rsidP="001D40B5">
      <w:pPr>
        <w:rPr>
          <w:ins w:id="315" w:author="Bex Heenan" w:date="2022-04-13T15:26:00Z"/>
          <w:rFonts w:ascii="Franklin Gothic Book" w:hAnsi="Franklin Gothic Book"/>
          <w:color w:val="333333"/>
        </w:rPr>
      </w:pPr>
      <w:ins w:id="316" w:author="Bex Heenan" w:date="2022-04-13T15:26:00Z">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Pr>
            <w:rFonts w:ascii="Franklin Gothic Book" w:hAnsi="Franklin Gothic Book"/>
            <w:b/>
            <w:bCs/>
            <w:color w:val="745B99"/>
          </w:rPr>
          <w:t>5</w:t>
        </w:r>
        <w:r>
          <w:rPr>
            <w:rFonts w:ascii="Franklin Gothic Book" w:hAnsi="Franklin Gothic Book"/>
            <w:b/>
            <w:bCs/>
            <w:color w:val="745B99"/>
          </w:rPr>
          <w:t>b</w:t>
        </w:r>
        <w:r w:rsidRPr="00882BBC">
          <w:rPr>
            <w:rFonts w:ascii="Franklin Gothic Book" w:hAnsi="Franklin Gothic Book"/>
            <w:b/>
            <w:bCs/>
            <w:color w:val="745B99"/>
          </w:rPr>
          <w:t>:</w:t>
        </w:r>
        <w:r w:rsidRPr="00882BBC">
          <w:rPr>
            <w:rFonts w:ascii="Franklin Gothic Book" w:hAnsi="Franklin Gothic Book"/>
          </w:rPr>
          <w:t xml:space="preserve"> </w:t>
        </w:r>
        <w:r w:rsidRPr="001D40B5">
          <w:rPr>
            <w:rFonts w:ascii="Franklin Gothic Book" w:hAnsi="Franklin Gothic Book"/>
            <w:color w:val="333333"/>
          </w:rPr>
          <w:t>Investigate performance of your class against other classes – % passes</w:t>
        </w:r>
      </w:ins>
    </w:p>
    <w:p w14:paraId="3BC9CBC3" w14:textId="77777777" w:rsidR="001D40B5" w:rsidRPr="001D40B5" w:rsidRDefault="001D40B5" w:rsidP="001D40B5">
      <w:pPr>
        <w:pStyle w:val="ListParagraph"/>
        <w:numPr>
          <w:ilvl w:val="0"/>
          <w:numId w:val="38"/>
        </w:numPr>
        <w:jc w:val="right"/>
        <w:rPr>
          <w:ins w:id="317" w:author="Bex Heenan" w:date="2022-04-13T15:26:00Z"/>
          <w:rFonts w:ascii="Franklin Gothic Book" w:hAnsi="Franklin Gothic Book"/>
          <w:color w:val="AB2433"/>
        </w:rPr>
      </w:pPr>
      <w:ins w:id="318" w:author="Bex Heenan" w:date="2022-04-13T15:26:00Z">
        <w:r w:rsidRPr="001D40B5">
          <w:rPr>
            <w:rFonts w:ascii="Franklin Gothic Book" w:hAnsi="Franklin Gothic Book"/>
            <w:color w:val="AB2433"/>
          </w:rPr>
          <w:t>Navigate to Grades Area - Overview Report - Classes Level</w:t>
        </w:r>
      </w:ins>
    </w:p>
    <w:p w14:paraId="479ABD4C" w14:textId="77777777" w:rsidR="001D40B5" w:rsidRPr="001D40B5" w:rsidRDefault="001D40B5" w:rsidP="001D40B5">
      <w:pPr>
        <w:pStyle w:val="ListParagraph"/>
        <w:numPr>
          <w:ilvl w:val="0"/>
          <w:numId w:val="38"/>
        </w:numPr>
        <w:jc w:val="right"/>
        <w:rPr>
          <w:ins w:id="319" w:author="Bex Heenan" w:date="2022-04-13T15:26:00Z"/>
          <w:rFonts w:ascii="Franklin Gothic Book" w:hAnsi="Franklin Gothic Book"/>
          <w:color w:val="AB2433"/>
        </w:rPr>
      </w:pPr>
      <w:ins w:id="320" w:author="Bex Heenan" w:date="2022-04-13T15:26:00Z">
        <w:r w:rsidRPr="001D40B5">
          <w:rPr>
            <w:rFonts w:ascii="Franklin Gothic Book" w:hAnsi="Franklin Gothic Book"/>
            <w:color w:val="AB2433"/>
          </w:rPr>
          <w:t>Switch to Cumulative view</w:t>
        </w:r>
      </w:ins>
    </w:p>
    <w:p w14:paraId="0ED89A4F" w14:textId="165CF510" w:rsidR="001D40B5" w:rsidRPr="00882BBC" w:rsidRDefault="001D40B5" w:rsidP="001D40B5">
      <w:pPr>
        <w:pStyle w:val="ListParagraph"/>
        <w:numPr>
          <w:ilvl w:val="0"/>
          <w:numId w:val="38"/>
        </w:numPr>
        <w:jc w:val="right"/>
        <w:rPr>
          <w:ins w:id="321" w:author="Bex Heenan" w:date="2022-04-13T15:26:00Z"/>
          <w:rFonts w:ascii="Franklin Gothic Book" w:hAnsi="Franklin Gothic Book"/>
          <w:color w:val="AB2433"/>
        </w:rPr>
      </w:pPr>
      <w:ins w:id="322" w:author="Bex Heenan" w:date="2022-04-13T15:26:00Z">
        <w:r w:rsidRPr="001D40B5">
          <w:rPr>
            <w:rFonts w:ascii="Franklin Gothic Book" w:hAnsi="Franklin Gothic Book"/>
            <w:color w:val="AB2433"/>
          </w:rPr>
          <w:t>Click Dataset tab &gt; Compare dropdown &gt; select Targets data set</w:t>
        </w:r>
      </w:ins>
    </w:p>
    <w:tbl>
      <w:tblPr>
        <w:tblStyle w:val="TableGrid"/>
        <w:tblW w:w="0" w:type="auto"/>
        <w:tblLook w:val="04A0" w:firstRow="1" w:lastRow="0" w:firstColumn="1" w:lastColumn="0" w:noHBand="0" w:noVBand="1"/>
      </w:tblPr>
      <w:tblGrid>
        <w:gridCol w:w="5293"/>
        <w:gridCol w:w="5293"/>
      </w:tblGrid>
      <w:tr w:rsidR="001D40B5" w14:paraId="10359193" w14:textId="77777777" w:rsidTr="00882BBC">
        <w:trPr>
          <w:ins w:id="323" w:author="Bex Heenan" w:date="2022-04-13T15:26:00Z"/>
        </w:trPr>
        <w:tc>
          <w:tcPr>
            <w:tcW w:w="5293" w:type="dxa"/>
          </w:tcPr>
          <w:p w14:paraId="6A8B8159" w14:textId="77777777" w:rsidR="001D40B5" w:rsidRDefault="001D40B5" w:rsidP="001D40B5">
            <w:pPr>
              <w:pStyle w:val="NoSpacing"/>
              <w:rPr>
                <w:ins w:id="324" w:author="Bex Heenan" w:date="2022-04-13T15:26:00Z"/>
              </w:rPr>
            </w:pPr>
            <w:ins w:id="325" w:author="Bex Heenan" w:date="2022-04-13T15:26:00Z">
              <w:r>
                <w:t xml:space="preserve">How does the % pass (check 9-4 and 9-5) of your class </w:t>
              </w:r>
              <w:proofErr w:type="gramStart"/>
              <w:r>
                <w:t>compare</w:t>
              </w:r>
              <w:proofErr w:type="gramEnd"/>
              <w:r>
                <w:t xml:space="preserve"> to others?</w:t>
              </w:r>
            </w:ins>
          </w:p>
          <w:p w14:paraId="5F0CB1D5" w14:textId="77777777" w:rsidR="001D40B5" w:rsidRDefault="001D40B5" w:rsidP="001D40B5">
            <w:pPr>
              <w:pStyle w:val="NoSpacing"/>
              <w:rPr>
                <w:ins w:id="326" w:author="Bex Heenan" w:date="2022-04-13T15:26:00Z"/>
              </w:rPr>
            </w:pPr>
          </w:p>
          <w:p w14:paraId="2F3D6B3B" w14:textId="050F1FEF" w:rsidR="001D40B5" w:rsidRPr="00882BBC" w:rsidRDefault="001D40B5" w:rsidP="001D40B5">
            <w:pPr>
              <w:pStyle w:val="NoSpacing"/>
              <w:rPr>
                <w:ins w:id="327" w:author="Bex Heenan" w:date="2022-04-13T15:26:00Z"/>
              </w:rPr>
              <w:pPrChange w:id="328" w:author="Bex Heenan" w:date="2022-04-13T15:26:00Z">
                <w:pPr/>
              </w:pPrChange>
            </w:pPr>
            <w:ins w:id="329" w:author="Bex Heenan" w:date="2022-04-13T15:26:00Z">
              <w:r>
                <w:t>How does it compare against target?</w:t>
              </w:r>
            </w:ins>
          </w:p>
        </w:tc>
        <w:tc>
          <w:tcPr>
            <w:tcW w:w="5293" w:type="dxa"/>
          </w:tcPr>
          <w:p w14:paraId="6247912C" w14:textId="77777777" w:rsidR="001D40B5" w:rsidRDefault="001D40B5" w:rsidP="00882BBC">
            <w:pPr>
              <w:pStyle w:val="NoSpacing"/>
              <w:rPr>
                <w:ins w:id="330" w:author="Bex Heenan" w:date="2022-04-13T15:26:00Z"/>
              </w:rPr>
            </w:pPr>
            <w:ins w:id="331" w:author="Bex Heenan" w:date="2022-04-13T15:26:00Z">
              <w:r>
                <w:t xml:space="preserve">Data (suggests that...) </w:t>
              </w:r>
            </w:ins>
          </w:p>
          <w:p w14:paraId="6E991D8C" w14:textId="77777777" w:rsidR="001D40B5" w:rsidRPr="00882BBC" w:rsidRDefault="001D40B5" w:rsidP="00882BBC">
            <w:pPr>
              <w:rPr>
                <w:ins w:id="332" w:author="Bex Heenan" w:date="2022-04-13T15:26:00Z"/>
              </w:rPr>
            </w:pPr>
          </w:p>
          <w:p w14:paraId="030F7887" w14:textId="77777777" w:rsidR="001D40B5" w:rsidRDefault="001D40B5" w:rsidP="00882BBC">
            <w:pPr>
              <w:pStyle w:val="NoSpacing"/>
              <w:rPr>
                <w:ins w:id="333" w:author="Bex Heenan" w:date="2022-04-13T15:26:00Z"/>
              </w:rPr>
            </w:pPr>
            <w:ins w:id="334" w:author="Bex Heenan" w:date="2022-04-13T15:26:00Z">
              <w:r>
                <w:t>Observations (tell me that…)</w:t>
              </w:r>
            </w:ins>
          </w:p>
          <w:p w14:paraId="038F7F7B" w14:textId="77777777" w:rsidR="001D40B5" w:rsidRDefault="001D40B5" w:rsidP="00882BBC">
            <w:pPr>
              <w:pStyle w:val="NoSpacing"/>
              <w:rPr>
                <w:ins w:id="335" w:author="Bex Heenan" w:date="2022-04-13T15:26:00Z"/>
              </w:rPr>
            </w:pPr>
          </w:p>
          <w:p w14:paraId="331A3A26" w14:textId="77777777" w:rsidR="001D40B5" w:rsidRDefault="001D40B5" w:rsidP="00882BBC">
            <w:pPr>
              <w:pStyle w:val="NoSpacing"/>
              <w:rPr>
                <w:ins w:id="336" w:author="Bex Heenan" w:date="2022-04-13T15:26:00Z"/>
              </w:rPr>
            </w:pPr>
            <w:ins w:id="337" w:author="Bex Heenan" w:date="2022-04-13T15:26:00Z">
              <w:r>
                <w:t>Actions (I am taking...)</w:t>
              </w:r>
            </w:ins>
          </w:p>
        </w:tc>
      </w:tr>
    </w:tbl>
    <w:p w14:paraId="23299CB3" w14:textId="6CE2CE1A" w:rsidR="001D40B5" w:rsidRDefault="001D40B5" w:rsidP="00AF566B">
      <w:pPr>
        <w:rPr>
          <w:ins w:id="338" w:author="Bex Heenan" w:date="2022-04-13T15:27:00Z"/>
        </w:rPr>
      </w:pPr>
    </w:p>
    <w:p w14:paraId="11432594" w14:textId="0A5E3F47" w:rsidR="001D40B5" w:rsidRDefault="001D40B5" w:rsidP="001D40B5">
      <w:pPr>
        <w:rPr>
          <w:ins w:id="339" w:author="Bex Heenan" w:date="2022-04-13T15:27:00Z"/>
          <w:rFonts w:ascii="Franklin Gothic Book" w:hAnsi="Franklin Gothic Book"/>
          <w:color w:val="333333"/>
        </w:rPr>
      </w:pPr>
      <w:ins w:id="340" w:author="Bex Heenan" w:date="2022-04-13T15:27:00Z">
        <w:r w:rsidRPr="00882BBC">
          <w:rPr>
            <w:rFonts w:ascii="Franklin Gothic Book" w:hAnsi="Franklin Gothic Book" w:cs="Arial"/>
            <w:b/>
            <w:color w:val="745B99"/>
            <w:szCs w:val="28"/>
          </w:rPr>
          <w:sym w:font="Wingdings" w:char="F049"/>
        </w:r>
        <w:r w:rsidRPr="00882BBC">
          <w:rPr>
            <w:rFonts w:ascii="Franklin Gothic Book" w:hAnsi="Franklin Gothic Book"/>
            <w:b/>
            <w:bCs/>
            <w:color w:val="745B99"/>
          </w:rPr>
          <w:t xml:space="preserve">TASK </w:t>
        </w:r>
        <w:r>
          <w:rPr>
            <w:rFonts w:ascii="Franklin Gothic Book" w:hAnsi="Franklin Gothic Book"/>
            <w:b/>
            <w:bCs/>
            <w:color w:val="745B99"/>
          </w:rPr>
          <w:t>5</w:t>
        </w:r>
        <w:r>
          <w:rPr>
            <w:rFonts w:ascii="Franklin Gothic Book" w:hAnsi="Franklin Gothic Book"/>
            <w:b/>
            <w:bCs/>
            <w:color w:val="745B99"/>
          </w:rPr>
          <w:t>c</w:t>
        </w:r>
        <w:r w:rsidRPr="00882BBC">
          <w:rPr>
            <w:rFonts w:ascii="Franklin Gothic Book" w:hAnsi="Franklin Gothic Book"/>
            <w:b/>
            <w:bCs/>
            <w:color w:val="745B99"/>
          </w:rPr>
          <w:t>:</w:t>
        </w:r>
        <w:r w:rsidRPr="00882BBC">
          <w:rPr>
            <w:rFonts w:ascii="Franklin Gothic Book" w:hAnsi="Franklin Gothic Book"/>
          </w:rPr>
          <w:t xml:space="preserve"> </w:t>
        </w:r>
        <w:r w:rsidRPr="001D40B5">
          <w:rPr>
            <w:rFonts w:ascii="Franklin Gothic Book" w:hAnsi="Franklin Gothic Book"/>
            <w:color w:val="333333"/>
          </w:rPr>
          <w:t>Investigate performance of your class against other classes – performance over time</w:t>
        </w:r>
      </w:ins>
    </w:p>
    <w:p w14:paraId="53C1C98B" w14:textId="77777777" w:rsidR="001D40B5" w:rsidRPr="001D40B5" w:rsidRDefault="001D40B5" w:rsidP="001D40B5">
      <w:pPr>
        <w:pStyle w:val="ListParagraph"/>
        <w:numPr>
          <w:ilvl w:val="0"/>
          <w:numId w:val="38"/>
        </w:numPr>
        <w:jc w:val="right"/>
        <w:rPr>
          <w:ins w:id="341" w:author="Bex Heenan" w:date="2022-04-13T15:27:00Z"/>
          <w:rFonts w:ascii="Franklin Gothic Book" w:hAnsi="Franklin Gothic Book"/>
          <w:color w:val="AB2433"/>
        </w:rPr>
      </w:pPr>
      <w:ins w:id="342" w:author="Bex Heenan" w:date="2022-04-13T15:27:00Z">
        <w:r w:rsidRPr="001D40B5">
          <w:rPr>
            <w:rFonts w:ascii="Franklin Gothic Book" w:hAnsi="Franklin Gothic Book"/>
            <w:color w:val="AB2433"/>
          </w:rPr>
          <w:t xml:space="preserve">Click Dataset tab &gt; Track to switch to the Tracker view </w:t>
        </w:r>
      </w:ins>
    </w:p>
    <w:p w14:paraId="4C5DCB89" w14:textId="77777777" w:rsidR="001D40B5" w:rsidRPr="001D40B5" w:rsidRDefault="001D40B5" w:rsidP="001D40B5">
      <w:pPr>
        <w:pStyle w:val="ListParagraph"/>
        <w:numPr>
          <w:ilvl w:val="0"/>
          <w:numId w:val="38"/>
        </w:numPr>
        <w:jc w:val="right"/>
        <w:rPr>
          <w:ins w:id="343" w:author="Bex Heenan" w:date="2022-04-13T15:27:00Z"/>
          <w:rFonts w:ascii="Franklin Gothic Book" w:hAnsi="Franklin Gothic Book"/>
          <w:color w:val="AB2433"/>
        </w:rPr>
      </w:pPr>
      <w:ins w:id="344" w:author="Bex Heenan" w:date="2022-04-13T15:27:00Z">
        <w:r w:rsidRPr="001D40B5">
          <w:rPr>
            <w:rFonts w:ascii="Franklin Gothic Book" w:hAnsi="Franklin Gothic Book"/>
            <w:color w:val="AB2433"/>
          </w:rPr>
          <w:t xml:space="preserve">Click Dataset tab &gt; View and Compare dropdown &gt; select ‘None’ to return to the original report </w:t>
        </w:r>
      </w:ins>
    </w:p>
    <w:tbl>
      <w:tblPr>
        <w:tblStyle w:val="TableGrid"/>
        <w:tblW w:w="0" w:type="auto"/>
        <w:tblLook w:val="04A0" w:firstRow="1" w:lastRow="0" w:firstColumn="1" w:lastColumn="0" w:noHBand="0" w:noVBand="1"/>
      </w:tblPr>
      <w:tblGrid>
        <w:gridCol w:w="5293"/>
        <w:gridCol w:w="5293"/>
      </w:tblGrid>
      <w:tr w:rsidR="001D40B5" w14:paraId="0864938F" w14:textId="77777777" w:rsidTr="00882BBC">
        <w:trPr>
          <w:ins w:id="345" w:author="Bex Heenan" w:date="2022-04-13T15:27:00Z"/>
        </w:trPr>
        <w:tc>
          <w:tcPr>
            <w:tcW w:w="5293" w:type="dxa"/>
          </w:tcPr>
          <w:p w14:paraId="75C3FFA8" w14:textId="77777777" w:rsidR="001D40B5" w:rsidRPr="001D40B5" w:rsidRDefault="001D40B5" w:rsidP="001D40B5">
            <w:pPr>
              <w:pStyle w:val="NoSpacing"/>
              <w:rPr>
                <w:ins w:id="346" w:author="Bex Heenan" w:date="2022-04-13T15:27:00Z"/>
                <w:rPrChange w:id="347" w:author="Bex Heenan" w:date="2022-04-13T15:27:00Z">
                  <w:rPr>
                    <w:ins w:id="348" w:author="Bex Heenan" w:date="2022-04-13T15:27:00Z"/>
                    <w:rFonts w:ascii="Verdana" w:hAnsi="Verdana" w:cs="Arial"/>
                    <w:sz w:val="20"/>
                  </w:rPr>
                </w:rPrChange>
              </w:rPr>
              <w:pPrChange w:id="349" w:author="Bex Heenan" w:date="2022-04-13T15:27:00Z">
                <w:pPr>
                  <w:spacing w:after="0" w:line="240" w:lineRule="auto"/>
                </w:pPr>
              </w:pPrChange>
            </w:pPr>
            <w:ins w:id="350" w:author="Bex Heenan" w:date="2022-04-13T15:27:00Z">
              <w:r w:rsidRPr="001D40B5">
                <w:rPr>
                  <w:rPrChange w:id="351" w:author="Bex Heenan" w:date="2022-04-13T15:27:00Z">
                    <w:rPr>
                      <w:rFonts w:ascii="Verdana" w:hAnsi="Verdana" w:cs="Arial"/>
                      <w:sz w:val="20"/>
                    </w:rPr>
                  </w:rPrChange>
                </w:rPr>
                <w:t>Which class has shown the most improvement?</w:t>
              </w:r>
            </w:ins>
          </w:p>
          <w:p w14:paraId="5EF5FD08" w14:textId="77777777" w:rsidR="001D40B5" w:rsidRPr="001D40B5" w:rsidRDefault="001D40B5" w:rsidP="001D40B5">
            <w:pPr>
              <w:pStyle w:val="NoSpacing"/>
              <w:rPr>
                <w:ins w:id="352" w:author="Bex Heenan" w:date="2022-04-13T15:27:00Z"/>
                <w:rPrChange w:id="353" w:author="Bex Heenan" w:date="2022-04-13T15:27:00Z">
                  <w:rPr>
                    <w:ins w:id="354" w:author="Bex Heenan" w:date="2022-04-13T15:27:00Z"/>
                    <w:rFonts w:ascii="Verdana" w:hAnsi="Verdana" w:cs="Arial"/>
                    <w:sz w:val="20"/>
                  </w:rPr>
                </w:rPrChange>
              </w:rPr>
              <w:pPrChange w:id="355" w:author="Bex Heenan" w:date="2022-04-13T15:27:00Z">
                <w:pPr>
                  <w:spacing w:after="0" w:line="240" w:lineRule="auto"/>
                </w:pPr>
              </w:pPrChange>
            </w:pPr>
          </w:p>
          <w:p w14:paraId="2E50A2F0" w14:textId="6C7BD558" w:rsidR="001D40B5" w:rsidRPr="00882BBC" w:rsidRDefault="001D40B5" w:rsidP="001D40B5">
            <w:pPr>
              <w:pStyle w:val="NoSpacing"/>
              <w:rPr>
                <w:ins w:id="356" w:author="Bex Heenan" w:date="2022-04-13T15:27:00Z"/>
              </w:rPr>
              <w:pPrChange w:id="357" w:author="Bex Heenan" w:date="2022-04-13T15:27:00Z">
                <w:pPr>
                  <w:pStyle w:val="NoSpacing"/>
                </w:pPr>
              </w:pPrChange>
            </w:pPr>
            <w:ins w:id="358" w:author="Bex Heenan" w:date="2022-04-13T15:27:00Z">
              <w:r w:rsidRPr="001D40B5">
                <w:rPr>
                  <w:rPrChange w:id="359" w:author="Bex Heenan" w:date="2022-04-13T15:27:00Z">
                    <w:rPr>
                      <w:rFonts w:ascii="Verdana" w:hAnsi="Verdana" w:cs="Arial"/>
                      <w:color w:val="1B5E9E"/>
                      <w:sz w:val="20"/>
                    </w:rPr>
                  </w:rPrChange>
                </w:rPr>
                <w:t>How does yours compare</w:t>
              </w:r>
            </w:ins>
            <w:ins w:id="360" w:author="Bex Heenan" w:date="2022-04-13T15:31:00Z">
              <w:r w:rsidR="00950A2C">
                <w:t>?</w:t>
              </w:r>
            </w:ins>
          </w:p>
        </w:tc>
        <w:tc>
          <w:tcPr>
            <w:tcW w:w="5293" w:type="dxa"/>
          </w:tcPr>
          <w:p w14:paraId="0C6EB1E6" w14:textId="73E80128" w:rsidR="001D40B5" w:rsidRDefault="001D40B5" w:rsidP="001D40B5">
            <w:pPr>
              <w:pStyle w:val="NoSpacing"/>
              <w:rPr>
                <w:ins w:id="361" w:author="Bex Heenan" w:date="2022-04-13T15:27:00Z"/>
              </w:rPr>
            </w:pPr>
            <w:ins w:id="362" w:author="Bex Heenan" w:date="2022-04-13T15:27:00Z">
              <w:r w:rsidRPr="001D40B5">
                <w:rPr>
                  <w:rPrChange w:id="363" w:author="Bex Heenan" w:date="2022-04-13T15:27:00Z">
                    <w:rPr>
                      <w:rFonts w:ascii="Verdana" w:hAnsi="Verdana" w:cs="Arial"/>
                      <w:color w:val="1B5E9E"/>
                      <w:sz w:val="20"/>
                    </w:rPr>
                  </w:rPrChange>
                </w:rPr>
                <w:t>What can I learn from or share with other teachers?</w:t>
              </w:r>
            </w:ins>
          </w:p>
          <w:p w14:paraId="268155E4" w14:textId="77777777" w:rsidR="001D40B5" w:rsidRPr="001D40B5" w:rsidRDefault="001D40B5" w:rsidP="001D40B5">
            <w:pPr>
              <w:rPr>
                <w:ins w:id="364" w:author="Bex Heenan" w:date="2022-04-13T15:27:00Z"/>
                <w:rPrChange w:id="365" w:author="Bex Heenan" w:date="2022-04-13T15:27:00Z">
                  <w:rPr>
                    <w:ins w:id="366" w:author="Bex Heenan" w:date="2022-04-13T15:27:00Z"/>
                    <w:rFonts w:ascii="Verdana" w:hAnsi="Verdana" w:cs="Arial"/>
                    <w:sz w:val="20"/>
                  </w:rPr>
                </w:rPrChange>
              </w:rPr>
              <w:pPrChange w:id="367" w:author="Bex Heenan" w:date="2022-04-13T15:27:00Z">
                <w:pPr>
                  <w:spacing w:after="0" w:line="240" w:lineRule="auto"/>
                </w:pPr>
              </w:pPrChange>
            </w:pPr>
          </w:p>
          <w:p w14:paraId="05B881A0" w14:textId="4AC8D721" w:rsidR="001D40B5" w:rsidRPr="001D40B5" w:rsidRDefault="001D40B5" w:rsidP="001D40B5">
            <w:pPr>
              <w:pStyle w:val="NoSpacing"/>
              <w:rPr>
                <w:ins w:id="368" w:author="Bex Heenan" w:date="2022-04-13T15:27:00Z"/>
                <w:rPrChange w:id="369" w:author="Bex Heenan" w:date="2022-04-13T15:27:00Z">
                  <w:rPr>
                    <w:ins w:id="370" w:author="Bex Heenan" w:date="2022-04-13T15:27:00Z"/>
                    <w:rFonts w:ascii="Verdana" w:hAnsi="Verdana" w:cs="Arial"/>
                    <w:sz w:val="20"/>
                  </w:rPr>
                </w:rPrChange>
              </w:rPr>
              <w:pPrChange w:id="371" w:author="Bex Heenan" w:date="2022-04-13T15:27:00Z">
                <w:pPr>
                  <w:spacing w:after="0" w:line="240" w:lineRule="auto"/>
                </w:pPr>
              </w:pPrChange>
            </w:pPr>
            <w:ins w:id="372" w:author="Bex Heenan" w:date="2022-04-13T15:27:00Z">
              <w:r w:rsidRPr="001D40B5">
                <w:rPr>
                  <w:rPrChange w:id="373" w:author="Bex Heenan" w:date="2022-04-13T15:27:00Z">
                    <w:rPr>
                      <w:rFonts w:ascii="Verdana" w:hAnsi="Verdana" w:cs="Arial"/>
                      <w:sz w:val="20"/>
                    </w:rPr>
                  </w:rPrChange>
                </w:rPr>
                <w:t>Where do I need to do further investigation?</w:t>
              </w:r>
            </w:ins>
          </w:p>
          <w:p w14:paraId="1251916C" w14:textId="77777777" w:rsidR="001D40B5" w:rsidRPr="001D40B5" w:rsidRDefault="001D40B5" w:rsidP="001D40B5">
            <w:pPr>
              <w:pStyle w:val="NoSpacing"/>
              <w:rPr>
                <w:ins w:id="374" w:author="Bex Heenan" w:date="2022-04-13T15:27:00Z"/>
                <w:rPrChange w:id="375" w:author="Bex Heenan" w:date="2022-04-13T15:27:00Z">
                  <w:rPr>
                    <w:ins w:id="376" w:author="Bex Heenan" w:date="2022-04-13T15:27:00Z"/>
                    <w:rFonts w:ascii="Verdana" w:hAnsi="Verdana" w:cs="Arial"/>
                    <w:sz w:val="20"/>
                  </w:rPr>
                </w:rPrChange>
              </w:rPr>
              <w:pPrChange w:id="377" w:author="Bex Heenan" w:date="2022-04-13T15:27:00Z">
                <w:pPr>
                  <w:spacing w:after="0" w:line="240" w:lineRule="auto"/>
                </w:pPr>
              </w:pPrChange>
            </w:pPr>
          </w:p>
          <w:p w14:paraId="5E449BD9" w14:textId="77777777" w:rsidR="001D40B5" w:rsidRPr="001D40B5" w:rsidRDefault="001D40B5" w:rsidP="001D40B5">
            <w:pPr>
              <w:pStyle w:val="NoSpacing"/>
              <w:rPr>
                <w:ins w:id="378" w:author="Bex Heenan" w:date="2022-04-13T15:27:00Z"/>
                <w:rPrChange w:id="379" w:author="Bex Heenan" w:date="2022-04-13T15:27:00Z">
                  <w:rPr>
                    <w:ins w:id="380" w:author="Bex Heenan" w:date="2022-04-13T15:27:00Z"/>
                    <w:rFonts w:ascii="Verdana" w:hAnsi="Verdana" w:cs="Arial"/>
                    <w:sz w:val="20"/>
                  </w:rPr>
                </w:rPrChange>
              </w:rPr>
              <w:pPrChange w:id="381" w:author="Bex Heenan" w:date="2022-04-13T15:27:00Z">
                <w:pPr>
                  <w:spacing w:after="0" w:line="240" w:lineRule="auto"/>
                </w:pPr>
              </w:pPrChange>
            </w:pPr>
            <w:ins w:id="382" w:author="Bex Heenan" w:date="2022-04-13T15:27:00Z">
              <w:r w:rsidRPr="001D40B5">
                <w:rPr>
                  <w:rPrChange w:id="383" w:author="Bex Heenan" w:date="2022-04-13T15:27:00Z">
                    <w:rPr>
                      <w:rFonts w:ascii="Verdana" w:hAnsi="Verdana" w:cs="Arial"/>
                      <w:sz w:val="20"/>
                    </w:rPr>
                  </w:rPrChange>
                </w:rPr>
                <w:t>Actions (I am taking...)</w:t>
              </w:r>
            </w:ins>
          </w:p>
          <w:p w14:paraId="3B0D4D8B" w14:textId="413DBC5E" w:rsidR="001D40B5" w:rsidRDefault="001D40B5" w:rsidP="001D40B5">
            <w:pPr>
              <w:pStyle w:val="NoSpacing"/>
              <w:rPr>
                <w:ins w:id="384" w:author="Bex Heenan" w:date="2022-04-13T15:27:00Z"/>
              </w:rPr>
              <w:pPrChange w:id="385" w:author="Bex Heenan" w:date="2022-04-13T15:27:00Z">
                <w:pPr>
                  <w:pStyle w:val="NoSpacing"/>
                </w:pPr>
              </w:pPrChange>
            </w:pPr>
          </w:p>
        </w:tc>
      </w:tr>
    </w:tbl>
    <w:p w14:paraId="5409A671" w14:textId="77777777" w:rsidR="001D40B5" w:rsidRPr="00AF566B" w:rsidRDefault="001D40B5" w:rsidP="00AF566B">
      <w:pPr>
        <w:rPr>
          <w:ins w:id="386" w:author="Bex Heenan" w:date="2022-04-13T15:22:00Z"/>
          <w:rPrChange w:id="387" w:author="Bex Heenan" w:date="2022-04-13T15:22:00Z">
            <w:rPr>
              <w:ins w:id="388" w:author="Bex Heenan" w:date="2022-04-13T15:22:00Z"/>
            </w:rPr>
          </w:rPrChange>
        </w:rPr>
        <w:pPrChange w:id="389" w:author="Bex Heenan" w:date="2022-04-13T15:22:00Z">
          <w:pPr>
            <w:pStyle w:val="Heading2"/>
            <w:jc w:val="center"/>
          </w:pPr>
        </w:pPrChange>
      </w:pPr>
    </w:p>
    <w:p w14:paraId="5552F60A" w14:textId="799D60C0" w:rsidR="001D40B5" w:rsidRDefault="001D40B5">
      <w:pPr>
        <w:spacing w:after="0" w:line="240" w:lineRule="auto"/>
        <w:rPr>
          <w:ins w:id="390" w:author="Bex Heenan" w:date="2022-04-13T15:27:00Z"/>
          <w:rFonts w:ascii="Franklin Gothic Book" w:hAnsi="Franklin Gothic Book"/>
          <w:bCs/>
          <w:color w:val="333333"/>
          <w:sz w:val="28"/>
        </w:rPr>
      </w:pPr>
      <w:bookmarkStart w:id="391" w:name="_Toc80173767"/>
      <w:ins w:id="392" w:author="Bex Heenan" w:date="2022-04-13T15:28:00Z">
        <w:r>
          <w:rPr>
            <w:bCs/>
            <w:sz w:val="28"/>
          </w:rPr>
          <w:br/>
        </w:r>
      </w:ins>
      <w:ins w:id="393" w:author="Bex Heenan" w:date="2022-04-13T15:27:00Z">
        <w:r>
          <w:rPr>
            <w:bCs/>
            <w:sz w:val="28"/>
          </w:rPr>
          <w:br w:type="page"/>
        </w:r>
      </w:ins>
    </w:p>
    <w:p w14:paraId="7CA17242" w14:textId="6FFE639E" w:rsidR="001D40B5" w:rsidRPr="00950A2C" w:rsidRDefault="001D40B5" w:rsidP="00950A2C">
      <w:pPr>
        <w:pStyle w:val="NormalWeb"/>
        <w:rPr>
          <w:ins w:id="394" w:author="Bex Heenan" w:date="2022-04-13T15:28:00Z"/>
          <w:rFonts w:ascii="Franklin Gothic Book" w:hAnsi="Franklin Gothic Book" w:cs="Arial"/>
          <w:color w:val="1B5E9E"/>
          <w:sz w:val="22"/>
          <w:szCs w:val="22"/>
          <w:rPrChange w:id="395" w:author="Bex Heenan" w:date="2022-04-13T15:30:00Z">
            <w:rPr>
              <w:ins w:id="396" w:author="Bex Heenan" w:date="2022-04-13T15:28:00Z"/>
              <w:rFonts w:ascii="Franklin Gothic Book" w:hAnsi="Franklin Gothic Book"/>
              <w:color w:val="333333"/>
            </w:rPr>
          </w:rPrChange>
        </w:rPr>
        <w:pPrChange w:id="397" w:author="Bex Heenan" w:date="2022-04-13T15:30:00Z">
          <w:pPr/>
        </w:pPrChange>
      </w:pPr>
      <w:ins w:id="398" w:author="Bex Heenan" w:date="2022-04-13T15:28:00Z">
        <w:r w:rsidRPr="001D40B5">
          <w:rPr>
            <w:rFonts w:ascii="Franklin Gothic Book" w:hAnsi="Franklin Gothic Book" w:cs="Arial"/>
            <w:b/>
            <w:color w:val="745B99"/>
            <w:sz w:val="22"/>
            <w:szCs w:val="22"/>
            <w:rPrChange w:id="399" w:author="Bex Heenan" w:date="2022-04-13T15:28:00Z">
              <w:rPr>
                <w:rFonts w:ascii="Franklin Gothic Book" w:hAnsi="Franklin Gothic Book" w:cs="Arial"/>
                <w:b/>
                <w:color w:val="745B99"/>
                <w:szCs w:val="28"/>
              </w:rPr>
            </w:rPrChange>
          </w:rPr>
          <w:lastRenderedPageBreak/>
          <w:br/>
        </w:r>
      </w:ins>
      <w:ins w:id="400" w:author="Bex Heenan" w:date="2022-04-13T15:27:00Z">
        <w:r w:rsidRPr="001D40B5">
          <w:rPr>
            <w:rFonts w:ascii="Franklin Gothic Book" w:hAnsi="Franklin Gothic Book" w:cs="Arial"/>
            <w:b/>
            <w:color w:val="745B99"/>
            <w:sz w:val="22"/>
            <w:szCs w:val="22"/>
            <w:rPrChange w:id="401" w:author="Bex Heenan" w:date="2022-04-13T15:28:00Z">
              <w:rPr>
                <w:rFonts w:ascii="Franklin Gothic Book" w:hAnsi="Franklin Gothic Book" w:cs="Arial"/>
                <w:b/>
                <w:color w:val="745B99"/>
                <w:szCs w:val="28"/>
              </w:rPr>
            </w:rPrChange>
          </w:rPr>
          <w:sym w:font="Wingdings" w:char="F049"/>
        </w:r>
        <w:r w:rsidRPr="001D40B5">
          <w:rPr>
            <w:rFonts w:ascii="Franklin Gothic Book" w:hAnsi="Franklin Gothic Book"/>
            <w:b/>
            <w:bCs/>
            <w:color w:val="745B99"/>
            <w:sz w:val="22"/>
            <w:szCs w:val="22"/>
            <w:rPrChange w:id="402" w:author="Bex Heenan" w:date="2022-04-13T15:28:00Z">
              <w:rPr>
                <w:rFonts w:ascii="Franklin Gothic Book" w:hAnsi="Franklin Gothic Book"/>
                <w:b/>
                <w:bCs/>
                <w:color w:val="745B99"/>
              </w:rPr>
            </w:rPrChange>
          </w:rPr>
          <w:t xml:space="preserve">TASK </w:t>
        </w:r>
      </w:ins>
      <w:ins w:id="403" w:author="Bex Heenan" w:date="2022-04-13T15:28:00Z">
        <w:r w:rsidRPr="001D40B5">
          <w:rPr>
            <w:rFonts w:ascii="Franklin Gothic Book" w:hAnsi="Franklin Gothic Book"/>
            <w:b/>
            <w:bCs/>
            <w:color w:val="745B99"/>
            <w:sz w:val="22"/>
            <w:szCs w:val="22"/>
            <w:rPrChange w:id="404" w:author="Bex Heenan" w:date="2022-04-13T15:28:00Z">
              <w:rPr>
                <w:rFonts w:ascii="Franklin Gothic Book" w:hAnsi="Franklin Gothic Book"/>
                <w:b/>
                <w:bCs/>
                <w:color w:val="745B99"/>
              </w:rPr>
            </w:rPrChange>
          </w:rPr>
          <w:t>6a</w:t>
        </w:r>
      </w:ins>
      <w:ins w:id="405" w:author="Bex Heenan" w:date="2022-04-13T15:27:00Z">
        <w:r w:rsidRPr="001D40B5">
          <w:rPr>
            <w:rFonts w:ascii="Franklin Gothic Book" w:hAnsi="Franklin Gothic Book"/>
            <w:b/>
            <w:bCs/>
            <w:color w:val="745B99"/>
            <w:sz w:val="22"/>
            <w:szCs w:val="22"/>
            <w:rPrChange w:id="406" w:author="Bex Heenan" w:date="2022-04-13T15:28:00Z">
              <w:rPr>
                <w:rFonts w:ascii="Franklin Gothic Book" w:hAnsi="Franklin Gothic Book"/>
                <w:b/>
                <w:bCs/>
                <w:color w:val="745B99"/>
              </w:rPr>
            </w:rPrChange>
          </w:rPr>
          <w:t>:</w:t>
        </w:r>
        <w:r w:rsidRPr="001D40B5">
          <w:rPr>
            <w:rFonts w:ascii="Franklin Gothic Book" w:hAnsi="Franklin Gothic Book"/>
            <w:sz w:val="22"/>
            <w:szCs w:val="22"/>
            <w:rPrChange w:id="407" w:author="Bex Heenan" w:date="2022-04-13T15:28:00Z">
              <w:rPr>
                <w:rFonts w:ascii="Franklin Gothic Book" w:hAnsi="Franklin Gothic Book"/>
              </w:rPr>
            </w:rPrChange>
          </w:rPr>
          <w:t xml:space="preserve"> </w:t>
        </w:r>
      </w:ins>
      <w:ins w:id="408" w:author="Bex Heenan" w:date="2022-04-13T15:28:00Z">
        <w:r w:rsidRPr="001D40B5">
          <w:rPr>
            <w:rFonts w:ascii="Franklin Gothic Book" w:hAnsi="Franklin Gothic Book"/>
            <w:color w:val="333333"/>
            <w:sz w:val="22"/>
            <w:szCs w:val="22"/>
            <w:rPrChange w:id="409" w:author="Bex Heenan" w:date="2022-04-13T15:28:00Z">
              <w:rPr>
                <w:rFonts w:ascii="Franklin Gothic Book" w:hAnsi="Franklin Gothic Book"/>
                <w:color w:val="333333"/>
              </w:rPr>
            </w:rPrChange>
          </w:rPr>
          <w:t xml:space="preserve">Choose two groups of students. Investigate gaps in attainment and progress in your class(es). </w:t>
        </w:r>
        <w:r w:rsidRPr="001D40B5">
          <w:rPr>
            <w:rFonts w:ascii="Franklin Gothic Book" w:hAnsi="Franklin Gothic Book"/>
            <w:color w:val="333333"/>
            <w:sz w:val="22"/>
            <w:szCs w:val="22"/>
            <w:rPrChange w:id="410" w:author="Bex Heenan" w:date="2022-04-13T15:28:00Z">
              <w:rPr>
                <w:rFonts w:ascii="Franklin Gothic Book" w:hAnsi="Franklin Gothic Book"/>
                <w:color w:val="333333"/>
              </w:rPr>
            </w:rPrChange>
          </w:rPr>
          <w:br/>
        </w:r>
        <w:r w:rsidRPr="001D40B5">
          <w:rPr>
            <w:rFonts w:ascii="Franklin Gothic Book" w:hAnsi="Franklin Gothic Book"/>
            <w:color w:val="333333"/>
            <w:sz w:val="22"/>
            <w:szCs w:val="22"/>
            <w:rPrChange w:id="411" w:author="Bex Heenan" w:date="2022-04-13T15:28:00Z">
              <w:rPr>
                <w:rFonts w:ascii="Franklin Gothic Book" w:hAnsi="Franklin Gothic Book"/>
                <w:color w:val="333333"/>
              </w:rPr>
            </w:rPrChange>
          </w:rPr>
          <w:br/>
        </w:r>
        <w:r w:rsidRPr="001D40B5">
          <w:rPr>
            <w:rFonts w:ascii="Franklin Gothic Book" w:hAnsi="Franklin Gothic Book"/>
            <w:i/>
            <w:iCs/>
            <w:color w:val="333333"/>
            <w:sz w:val="22"/>
            <w:szCs w:val="22"/>
            <w:rPrChange w:id="412" w:author="Bex Heenan" w:date="2022-04-13T15:28:00Z">
              <w:rPr>
                <w:rFonts w:ascii="Verdana" w:hAnsi="Verdana" w:cs="Arial"/>
                <w:sz w:val="20"/>
              </w:rPr>
            </w:rPrChange>
          </w:rPr>
          <w:t xml:space="preserve">Example groups: Armed Forces, Attendance, EAL, Ethnic Code, Focus Group, FSM Ever 6, Gender, Prior Attainment, Looked After, Pupil Premium, </w:t>
        </w:r>
        <w:proofErr w:type="gramStart"/>
        <w:r w:rsidRPr="001D40B5">
          <w:rPr>
            <w:rFonts w:ascii="Franklin Gothic Book" w:hAnsi="Franklin Gothic Book"/>
            <w:i/>
            <w:iCs/>
            <w:color w:val="333333"/>
            <w:sz w:val="22"/>
            <w:szCs w:val="22"/>
            <w:rPrChange w:id="413" w:author="Bex Heenan" w:date="2022-04-13T15:28:00Z">
              <w:rPr>
                <w:rFonts w:ascii="Verdana" w:hAnsi="Verdana" w:cs="Arial"/>
                <w:sz w:val="20"/>
              </w:rPr>
            </w:rPrChange>
          </w:rPr>
          <w:t>SEN</w:t>
        </w:r>
        <w:proofErr w:type="gramEnd"/>
        <w:r w:rsidRPr="001D40B5">
          <w:rPr>
            <w:rFonts w:ascii="Franklin Gothic Book" w:hAnsi="Franklin Gothic Book"/>
            <w:i/>
            <w:iCs/>
            <w:color w:val="333333"/>
            <w:sz w:val="22"/>
            <w:szCs w:val="22"/>
            <w:rPrChange w:id="414" w:author="Bex Heenan" w:date="2022-04-13T15:28:00Z">
              <w:rPr>
                <w:rFonts w:ascii="Verdana" w:hAnsi="Verdana" w:cs="Arial"/>
                <w:sz w:val="20"/>
              </w:rPr>
            </w:rPrChange>
          </w:rPr>
          <w:t xml:space="preserve"> or any other group of your choice!</w:t>
        </w:r>
        <w:r w:rsidRPr="001D40B5">
          <w:rPr>
            <w:rFonts w:ascii="Franklin Gothic Book" w:hAnsi="Franklin Gothic Book" w:cs="Arial"/>
            <w:color w:val="1B5E9E"/>
            <w:sz w:val="22"/>
            <w:szCs w:val="22"/>
            <w:lang w:eastAsia="en-US"/>
            <w:rPrChange w:id="415" w:author="Bex Heenan" w:date="2022-04-13T15:28:00Z">
              <w:rPr>
                <w:rFonts w:ascii="Verdana" w:hAnsi="Verdana" w:cs="Arial"/>
                <w:sz w:val="20"/>
              </w:rPr>
            </w:rPrChange>
          </w:rPr>
          <w:t xml:space="preserve"> </w:t>
        </w:r>
      </w:ins>
      <w:ins w:id="416" w:author="Bex Heenan" w:date="2022-04-13T15:30:00Z">
        <w:r w:rsidR="00950A2C">
          <w:rPr>
            <w:rFonts w:ascii="Franklin Gothic Book" w:hAnsi="Franklin Gothic Book" w:cs="Arial"/>
            <w:color w:val="1B5E9E"/>
            <w:sz w:val="22"/>
            <w:szCs w:val="22"/>
            <w:lang w:eastAsia="en-US"/>
          </w:rPr>
          <w:br/>
        </w:r>
      </w:ins>
    </w:p>
    <w:p w14:paraId="2AAF992B" w14:textId="77777777" w:rsidR="001D40B5" w:rsidRPr="001D40B5" w:rsidRDefault="001D40B5" w:rsidP="001D40B5">
      <w:pPr>
        <w:pStyle w:val="ListParagraph"/>
        <w:numPr>
          <w:ilvl w:val="0"/>
          <w:numId w:val="38"/>
        </w:numPr>
        <w:jc w:val="right"/>
        <w:rPr>
          <w:ins w:id="417" w:author="Bex Heenan" w:date="2022-04-13T15:28:00Z"/>
          <w:rFonts w:ascii="Franklin Gothic Book" w:hAnsi="Franklin Gothic Book"/>
          <w:color w:val="AB2433"/>
        </w:rPr>
      </w:pPr>
      <w:ins w:id="418" w:author="Bex Heenan" w:date="2022-04-13T15:28:00Z">
        <w:r w:rsidRPr="001D40B5">
          <w:rPr>
            <w:rFonts w:ascii="Franklin Gothic Book" w:hAnsi="Franklin Gothic Book"/>
            <w:color w:val="AB2433"/>
          </w:rPr>
          <w:t>Use the Breakdown dropdown for more information</w:t>
        </w:r>
      </w:ins>
    </w:p>
    <w:p w14:paraId="2D93D91E" w14:textId="77777777" w:rsidR="001D40B5" w:rsidRPr="001D40B5" w:rsidRDefault="001D40B5" w:rsidP="001D40B5">
      <w:pPr>
        <w:pStyle w:val="ListParagraph"/>
        <w:numPr>
          <w:ilvl w:val="0"/>
          <w:numId w:val="38"/>
        </w:numPr>
        <w:jc w:val="right"/>
        <w:rPr>
          <w:ins w:id="419" w:author="Bex Heenan" w:date="2022-04-13T15:28:00Z"/>
          <w:rFonts w:ascii="Franklin Gothic Book" w:hAnsi="Franklin Gothic Book"/>
          <w:color w:val="AB2433"/>
        </w:rPr>
      </w:pPr>
      <w:ins w:id="420" w:author="Bex Heenan" w:date="2022-04-13T15:28:00Z">
        <w:r w:rsidRPr="001D40B5">
          <w:rPr>
            <w:rFonts w:ascii="Franklin Gothic Book" w:hAnsi="Franklin Gothic Book"/>
            <w:color w:val="AB2433"/>
          </w:rPr>
          <w:t xml:space="preserve">Click Dataset tab &gt; Track to switch to the Tracker view </w:t>
        </w:r>
      </w:ins>
    </w:p>
    <w:p w14:paraId="1BFD2D37" w14:textId="5D24163C" w:rsidR="001D40B5" w:rsidRDefault="001D40B5" w:rsidP="001D40B5">
      <w:pPr>
        <w:pStyle w:val="ListParagraph"/>
        <w:numPr>
          <w:ilvl w:val="0"/>
          <w:numId w:val="38"/>
        </w:numPr>
        <w:jc w:val="right"/>
        <w:rPr>
          <w:ins w:id="421" w:author="Bex Heenan" w:date="2022-04-13T15:29:00Z"/>
          <w:rFonts w:ascii="Franklin Gothic Book" w:hAnsi="Franklin Gothic Book"/>
          <w:color w:val="AB2433"/>
        </w:rPr>
      </w:pPr>
      <w:ins w:id="422" w:author="Bex Heenan" w:date="2022-04-13T15:28:00Z">
        <w:r w:rsidRPr="001D40B5">
          <w:rPr>
            <w:rFonts w:ascii="Franklin Gothic Book" w:hAnsi="Franklin Gothic Book"/>
            <w:color w:val="AB2433"/>
          </w:rPr>
          <w:t>Click Dataset tab &gt; View to return to the original report</w:t>
        </w:r>
      </w:ins>
    </w:p>
    <w:tbl>
      <w:tblPr>
        <w:tblStyle w:val="TableGrid"/>
        <w:tblW w:w="0" w:type="auto"/>
        <w:tblLook w:val="04A0" w:firstRow="1" w:lastRow="0" w:firstColumn="1" w:lastColumn="0" w:noHBand="0" w:noVBand="1"/>
      </w:tblPr>
      <w:tblGrid>
        <w:gridCol w:w="2972"/>
        <w:gridCol w:w="7614"/>
        <w:tblGridChange w:id="423">
          <w:tblGrid>
            <w:gridCol w:w="2972"/>
            <w:gridCol w:w="7614"/>
          </w:tblGrid>
        </w:tblGridChange>
      </w:tblGrid>
      <w:tr w:rsidR="001D40B5" w:rsidRPr="00882BBC" w14:paraId="0B9B90C7" w14:textId="77777777" w:rsidTr="00882BBC">
        <w:trPr>
          <w:ins w:id="424" w:author="Bex Heenan" w:date="2022-04-13T15:29:00Z"/>
        </w:trPr>
        <w:tc>
          <w:tcPr>
            <w:tcW w:w="2972" w:type="dxa"/>
            <w:shd w:val="clear" w:color="auto" w:fill="D5E7DA"/>
          </w:tcPr>
          <w:p w14:paraId="57CAF697" w14:textId="1313E24C" w:rsidR="001D40B5" w:rsidRPr="00882BBC" w:rsidRDefault="001D40B5" w:rsidP="00882BBC">
            <w:pPr>
              <w:pStyle w:val="NoSpacing"/>
              <w:rPr>
                <w:ins w:id="425" w:author="Bex Heenan" w:date="2022-04-13T15:29:00Z"/>
                <w:b/>
                <w:bCs/>
              </w:rPr>
            </w:pPr>
            <w:ins w:id="426" w:author="Bex Heenan" w:date="2022-04-13T15:29:00Z">
              <w:r>
                <w:rPr>
                  <w:b/>
                  <w:bCs/>
                </w:rPr>
                <w:t>Group 1:</w:t>
              </w:r>
            </w:ins>
          </w:p>
        </w:tc>
        <w:tc>
          <w:tcPr>
            <w:tcW w:w="7614" w:type="dxa"/>
            <w:shd w:val="clear" w:color="auto" w:fill="D5E7DA"/>
          </w:tcPr>
          <w:p w14:paraId="2062DBEB" w14:textId="77777777" w:rsidR="001D40B5" w:rsidRPr="00882BBC" w:rsidRDefault="001D40B5" w:rsidP="00882BBC">
            <w:pPr>
              <w:pStyle w:val="NoSpacing"/>
              <w:rPr>
                <w:ins w:id="427" w:author="Bex Heenan" w:date="2022-04-13T15:29:00Z"/>
                <w:b/>
                <w:bCs/>
              </w:rPr>
            </w:pPr>
            <w:ins w:id="428" w:author="Bex Heenan" w:date="2022-04-13T15:29:00Z">
              <w:r w:rsidRPr="00882BBC">
                <w:rPr>
                  <w:b/>
                  <w:bCs/>
                </w:rPr>
                <w:t>Comments:</w:t>
              </w:r>
            </w:ins>
          </w:p>
        </w:tc>
      </w:tr>
      <w:tr w:rsidR="001D40B5" w14:paraId="127B02E3" w14:textId="77777777" w:rsidTr="00882BBC">
        <w:trPr>
          <w:ins w:id="429" w:author="Bex Heenan" w:date="2022-04-13T15:29:00Z"/>
        </w:trPr>
        <w:tc>
          <w:tcPr>
            <w:tcW w:w="2972" w:type="dxa"/>
          </w:tcPr>
          <w:p w14:paraId="6A0DE3EE" w14:textId="77777777" w:rsidR="001D40B5" w:rsidRDefault="001D40B5" w:rsidP="00950A2C">
            <w:pPr>
              <w:pStyle w:val="NoSpacing"/>
              <w:rPr>
                <w:ins w:id="430" w:author="Bex Heenan" w:date="2022-04-13T15:29:00Z"/>
              </w:rPr>
              <w:pPrChange w:id="431" w:author="Bex Heenan" w:date="2022-04-13T15:29:00Z">
                <w:pPr>
                  <w:pStyle w:val="NoSpacing"/>
                  <w:numPr>
                    <w:numId w:val="39"/>
                  </w:numPr>
                  <w:ind w:left="360" w:hanging="360"/>
                </w:pPr>
              </w:pPrChange>
            </w:pPr>
          </w:p>
        </w:tc>
        <w:tc>
          <w:tcPr>
            <w:tcW w:w="7614" w:type="dxa"/>
          </w:tcPr>
          <w:p w14:paraId="413AD992" w14:textId="77777777" w:rsidR="00950A2C" w:rsidRDefault="00950A2C" w:rsidP="00950A2C">
            <w:pPr>
              <w:pStyle w:val="NoSpacing"/>
              <w:rPr>
                <w:ins w:id="432" w:author="Bex Heenan" w:date="2022-04-13T15:29:00Z"/>
              </w:rPr>
            </w:pPr>
            <w:ins w:id="433" w:author="Bex Heenan" w:date="2022-04-13T15:29:00Z">
              <w:r>
                <w:t xml:space="preserve">Data (suggests that...) </w:t>
              </w:r>
            </w:ins>
          </w:p>
          <w:p w14:paraId="09B99A39" w14:textId="77777777" w:rsidR="00950A2C" w:rsidRDefault="00950A2C" w:rsidP="00950A2C">
            <w:pPr>
              <w:pStyle w:val="NoSpacing"/>
              <w:rPr>
                <w:ins w:id="434" w:author="Bex Heenan" w:date="2022-04-13T15:29:00Z"/>
              </w:rPr>
            </w:pPr>
          </w:p>
          <w:p w14:paraId="305E2A90" w14:textId="77777777" w:rsidR="00950A2C" w:rsidRDefault="00950A2C" w:rsidP="00950A2C">
            <w:pPr>
              <w:pStyle w:val="NoSpacing"/>
              <w:rPr>
                <w:ins w:id="435" w:author="Bex Heenan" w:date="2022-04-13T15:29:00Z"/>
              </w:rPr>
            </w:pPr>
            <w:ins w:id="436" w:author="Bex Heenan" w:date="2022-04-13T15:29:00Z">
              <w:r>
                <w:t>Observations (tell me that…)</w:t>
              </w:r>
            </w:ins>
          </w:p>
          <w:p w14:paraId="2793B673" w14:textId="77777777" w:rsidR="00950A2C" w:rsidRDefault="00950A2C" w:rsidP="00950A2C">
            <w:pPr>
              <w:pStyle w:val="NoSpacing"/>
              <w:rPr>
                <w:ins w:id="437" w:author="Bex Heenan" w:date="2022-04-13T15:29:00Z"/>
              </w:rPr>
            </w:pPr>
          </w:p>
          <w:p w14:paraId="31EDFFCC" w14:textId="68CB0EF9" w:rsidR="001D40B5" w:rsidRDefault="00950A2C" w:rsidP="00950A2C">
            <w:pPr>
              <w:pStyle w:val="NoSpacing"/>
              <w:rPr>
                <w:ins w:id="438" w:author="Bex Heenan" w:date="2022-04-13T15:29:00Z"/>
              </w:rPr>
            </w:pPr>
            <w:ins w:id="439" w:author="Bex Heenan" w:date="2022-04-13T15:29:00Z">
              <w:r>
                <w:t>Actions (I am taking...)</w:t>
              </w:r>
            </w:ins>
          </w:p>
        </w:tc>
      </w:tr>
      <w:tr w:rsidR="00950A2C" w14:paraId="705A70F7" w14:textId="77777777" w:rsidTr="00950A2C">
        <w:tblPrEx>
          <w:tblW w:w="0" w:type="auto"/>
          <w:tblPrExChange w:id="440" w:author="Bex Heenan" w:date="2022-04-13T15:29:00Z">
            <w:tblPrEx>
              <w:tblW w:w="0" w:type="auto"/>
            </w:tblPrEx>
          </w:tblPrExChange>
        </w:tblPrEx>
        <w:trPr>
          <w:ins w:id="441" w:author="Bex Heenan" w:date="2022-04-13T15:29:00Z"/>
        </w:trPr>
        <w:tc>
          <w:tcPr>
            <w:tcW w:w="2972" w:type="dxa"/>
            <w:shd w:val="clear" w:color="auto" w:fill="D5E7DA"/>
            <w:tcPrChange w:id="442" w:author="Bex Heenan" w:date="2022-04-13T15:29:00Z">
              <w:tcPr>
                <w:tcW w:w="2972" w:type="dxa"/>
              </w:tcPr>
            </w:tcPrChange>
          </w:tcPr>
          <w:p w14:paraId="35FF9395" w14:textId="7B71E814" w:rsidR="00950A2C" w:rsidRDefault="00950A2C" w:rsidP="00950A2C">
            <w:pPr>
              <w:pStyle w:val="NoSpacing"/>
              <w:rPr>
                <w:ins w:id="443" w:author="Bex Heenan" w:date="2022-04-13T15:29:00Z"/>
              </w:rPr>
            </w:pPr>
            <w:ins w:id="444" w:author="Bex Heenan" w:date="2022-04-13T15:29:00Z">
              <w:r>
                <w:rPr>
                  <w:b/>
                  <w:bCs/>
                </w:rPr>
                <w:t xml:space="preserve">Group </w:t>
              </w:r>
              <w:r>
                <w:rPr>
                  <w:b/>
                  <w:bCs/>
                </w:rPr>
                <w:t>2:</w:t>
              </w:r>
            </w:ins>
          </w:p>
        </w:tc>
        <w:tc>
          <w:tcPr>
            <w:tcW w:w="7614" w:type="dxa"/>
            <w:shd w:val="clear" w:color="auto" w:fill="D5E7DA"/>
            <w:tcPrChange w:id="445" w:author="Bex Heenan" w:date="2022-04-13T15:29:00Z">
              <w:tcPr>
                <w:tcW w:w="7614" w:type="dxa"/>
              </w:tcPr>
            </w:tcPrChange>
          </w:tcPr>
          <w:p w14:paraId="28CD8B01" w14:textId="1FE8112D" w:rsidR="00950A2C" w:rsidRDefault="00950A2C" w:rsidP="00950A2C">
            <w:pPr>
              <w:pStyle w:val="NoSpacing"/>
              <w:rPr>
                <w:ins w:id="446" w:author="Bex Heenan" w:date="2022-04-13T15:29:00Z"/>
              </w:rPr>
            </w:pPr>
            <w:ins w:id="447" w:author="Bex Heenan" w:date="2022-04-13T15:29:00Z">
              <w:r w:rsidRPr="00882BBC">
                <w:rPr>
                  <w:b/>
                  <w:bCs/>
                </w:rPr>
                <w:t>Comments:</w:t>
              </w:r>
            </w:ins>
          </w:p>
        </w:tc>
      </w:tr>
      <w:tr w:rsidR="001D40B5" w14:paraId="798CEDB3" w14:textId="77777777" w:rsidTr="00882BBC">
        <w:trPr>
          <w:ins w:id="448" w:author="Bex Heenan" w:date="2022-04-13T15:29:00Z"/>
        </w:trPr>
        <w:tc>
          <w:tcPr>
            <w:tcW w:w="2972" w:type="dxa"/>
          </w:tcPr>
          <w:p w14:paraId="142A86C6" w14:textId="77777777" w:rsidR="001D40B5" w:rsidRDefault="001D40B5" w:rsidP="00950A2C">
            <w:pPr>
              <w:pStyle w:val="NoSpacing"/>
              <w:rPr>
                <w:ins w:id="449" w:author="Bex Heenan" w:date="2022-04-13T15:29:00Z"/>
              </w:rPr>
              <w:pPrChange w:id="450" w:author="Bex Heenan" w:date="2022-04-13T15:29:00Z">
                <w:pPr>
                  <w:pStyle w:val="NoSpacing"/>
                  <w:numPr>
                    <w:numId w:val="39"/>
                  </w:numPr>
                  <w:ind w:left="360" w:hanging="360"/>
                </w:pPr>
              </w:pPrChange>
            </w:pPr>
          </w:p>
        </w:tc>
        <w:tc>
          <w:tcPr>
            <w:tcW w:w="7614" w:type="dxa"/>
          </w:tcPr>
          <w:p w14:paraId="25AD679A" w14:textId="77777777" w:rsidR="00950A2C" w:rsidRDefault="00950A2C" w:rsidP="00950A2C">
            <w:pPr>
              <w:pStyle w:val="NoSpacing"/>
              <w:rPr>
                <w:ins w:id="451" w:author="Bex Heenan" w:date="2022-04-13T15:29:00Z"/>
              </w:rPr>
            </w:pPr>
            <w:ins w:id="452" w:author="Bex Heenan" w:date="2022-04-13T15:29:00Z">
              <w:r>
                <w:t xml:space="preserve">Data (suggests that...) </w:t>
              </w:r>
            </w:ins>
          </w:p>
          <w:p w14:paraId="086C5651" w14:textId="77777777" w:rsidR="00950A2C" w:rsidRDefault="00950A2C" w:rsidP="00950A2C">
            <w:pPr>
              <w:pStyle w:val="NoSpacing"/>
              <w:rPr>
                <w:ins w:id="453" w:author="Bex Heenan" w:date="2022-04-13T15:29:00Z"/>
              </w:rPr>
            </w:pPr>
          </w:p>
          <w:p w14:paraId="3F380CF6" w14:textId="77777777" w:rsidR="00950A2C" w:rsidRDefault="00950A2C" w:rsidP="00950A2C">
            <w:pPr>
              <w:pStyle w:val="NoSpacing"/>
              <w:rPr>
                <w:ins w:id="454" w:author="Bex Heenan" w:date="2022-04-13T15:29:00Z"/>
              </w:rPr>
            </w:pPr>
            <w:ins w:id="455" w:author="Bex Heenan" w:date="2022-04-13T15:29:00Z">
              <w:r>
                <w:t>Observations (tell me that…)</w:t>
              </w:r>
            </w:ins>
          </w:p>
          <w:p w14:paraId="6456014C" w14:textId="77777777" w:rsidR="00950A2C" w:rsidRDefault="00950A2C" w:rsidP="00950A2C">
            <w:pPr>
              <w:pStyle w:val="NoSpacing"/>
              <w:rPr>
                <w:ins w:id="456" w:author="Bex Heenan" w:date="2022-04-13T15:29:00Z"/>
              </w:rPr>
            </w:pPr>
          </w:p>
          <w:p w14:paraId="3E811845" w14:textId="527CA8D5" w:rsidR="001D40B5" w:rsidRDefault="00950A2C" w:rsidP="00950A2C">
            <w:pPr>
              <w:pStyle w:val="NoSpacing"/>
              <w:rPr>
                <w:ins w:id="457" w:author="Bex Heenan" w:date="2022-04-13T15:29:00Z"/>
              </w:rPr>
            </w:pPr>
            <w:ins w:id="458" w:author="Bex Heenan" w:date="2022-04-13T15:29:00Z">
              <w:r>
                <w:t>Actions (I am taking...)</w:t>
              </w:r>
            </w:ins>
          </w:p>
        </w:tc>
      </w:tr>
    </w:tbl>
    <w:p w14:paraId="48B8B5F5" w14:textId="32C0C262" w:rsidR="00950A2C" w:rsidRPr="00882BBC" w:rsidRDefault="00950A2C" w:rsidP="00950A2C">
      <w:pPr>
        <w:pStyle w:val="NormalWeb"/>
        <w:rPr>
          <w:ins w:id="459" w:author="Bex Heenan" w:date="2022-04-13T15:30:00Z"/>
          <w:rFonts w:ascii="Franklin Gothic Book" w:hAnsi="Franklin Gothic Book" w:cs="Arial"/>
          <w:color w:val="1B5E9E"/>
          <w:sz w:val="22"/>
          <w:szCs w:val="22"/>
        </w:rPr>
      </w:pPr>
      <w:ins w:id="460" w:author="Bex Heenan" w:date="2022-04-13T15:30:00Z">
        <w:r>
          <w:rPr>
            <w:rFonts w:ascii="Franklin Gothic Book" w:hAnsi="Franklin Gothic Book" w:cs="Arial"/>
            <w:b/>
            <w:color w:val="745B99"/>
            <w:sz w:val="22"/>
            <w:szCs w:val="22"/>
          </w:rPr>
          <w:br/>
        </w:r>
        <w:r w:rsidRPr="00882BBC">
          <w:rPr>
            <w:rFonts w:ascii="Franklin Gothic Book" w:hAnsi="Franklin Gothic Book" w:cs="Arial"/>
            <w:b/>
            <w:color w:val="745B99"/>
            <w:sz w:val="22"/>
            <w:szCs w:val="22"/>
          </w:rPr>
          <w:sym w:font="Wingdings" w:char="F049"/>
        </w:r>
        <w:r w:rsidRPr="00882BBC">
          <w:rPr>
            <w:rFonts w:ascii="Franklin Gothic Book" w:hAnsi="Franklin Gothic Book"/>
            <w:b/>
            <w:bCs/>
            <w:color w:val="745B99"/>
            <w:sz w:val="22"/>
            <w:szCs w:val="22"/>
          </w:rPr>
          <w:t>TASK 6</w:t>
        </w:r>
        <w:r>
          <w:rPr>
            <w:rFonts w:ascii="Franklin Gothic Book" w:hAnsi="Franklin Gothic Book"/>
            <w:b/>
            <w:bCs/>
            <w:color w:val="745B99"/>
            <w:sz w:val="22"/>
            <w:szCs w:val="22"/>
          </w:rPr>
          <w:t>b</w:t>
        </w:r>
        <w:r w:rsidRPr="00882BBC">
          <w:rPr>
            <w:rFonts w:ascii="Franklin Gothic Book" w:hAnsi="Franklin Gothic Book"/>
            <w:b/>
            <w:bCs/>
            <w:color w:val="745B99"/>
            <w:sz w:val="22"/>
            <w:szCs w:val="22"/>
          </w:rPr>
          <w:t>:</w:t>
        </w:r>
        <w:r w:rsidRPr="00882BBC">
          <w:rPr>
            <w:rFonts w:ascii="Franklin Gothic Book" w:hAnsi="Franklin Gothic Book"/>
            <w:sz w:val="22"/>
            <w:szCs w:val="22"/>
          </w:rPr>
          <w:t xml:space="preserve"> </w:t>
        </w:r>
        <w:r w:rsidRPr="00950A2C">
          <w:rPr>
            <w:rFonts w:ascii="Franklin Gothic Book" w:hAnsi="Franklin Gothic Book"/>
            <w:color w:val="333333"/>
            <w:sz w:val="22"/>
            <w:szCs w:val="22"/>
          </w:rPr>
          <w:t>Investigate the performance of all the groups in your class compared one to another</w:t>
        </w:r>
      </w:ins>
    </w:p>
    <w:p w14:paraId="71294447" w14:textId="77777777" w:rsidR="00950A2C" w:rsidRDefault="00950A2C" w:rsidP="00950A2C">
      <w:pPr>
        <w:rPr>
          <w:ins w:id="461" w:author="Bex Heenan" w:date="2022-04-13T15:30:00Z"/>
          <w:rFonts w:ascii="Franklin Gothic Book" w:hAnsi="Franklin Gothic Book"/>
          <w:color w:val="333333"/>
        </w:rPr>
      </w:pPr>
    </w:p>
    <w:p w14:paraId="1977F3C3" w14:textId="77777777" w:rsidR="00950A2C" w:rsidRPr="00950A2C" w:rsidRDefault="00950A2C" w:rsidP="00950A2C">
      <w:pPr>
        <w:pStyle w:val="ListParagraph"/>
        <w:numPr>
          <w:ilvl w:val="0"/>
          <w:numId w:val="38"/>
        </w:numPr>
        <w:jc w:val="right"/>
        <w:rPr>
          <w:ins w:id="462" w:author="Bex Heenan" w:date="2022-04-13T15:30:00Z"/>
          <w:rFonts w:ascii="Franklin Gothic Book" w:hAnsi="Franklin Gothic Book"/>
          <w:color w:val="AB2433"/>
        </w:rPr>
        <w:pPrChange w:id="463" w:author="Bex Heenan" w:date="2022-04-13T15:30:00Z">
          <w:pPr>
            <w:jc w:val="right"/>
          </w:pPr>
        </w:pPrChange>
      </w:pPr>
      <w:ins w:id="464" w:author="Bex Heenan" w:date="2022-04-13T15:30:00Z">
        <w:r w:rsidRPr="00950A2C">
          <w:rPr>
            <w:rFonts w:ascii="Franklin Gothic Book" w:hAnsi="Franklin Gothic Book"/>
            <w:color w:val="AB2433"/>
          </w:rPr>
          <w:t>Navigate to Grades Area - Totals Report – Filters Level</w:t>
        </w:r>
      </w:ins>
    </w:p>
    <w:p w14:paraId="29CF4AFF" w14:textId="77777777" w:rsidR="00950A2C" w:rsidRPr="00950A2C" w:rsidRDefault="00950A2C" w:rsidP="00950A2C">
      <w:pPr>
        <w:pStyle w:val="ListParagraph"/>
        <w:numPr>
          <w:ilvl w:val="0"/>
          <w:numId w:val="38"/>
        </w:numPr>
        <w:jc w:val="right"/>
        <w:rPr>
          <w:ins w:id="465" w:author="Bex Heenan" w:date="2022-04-13T15:30:00Z"/>
          <w:rFonts w:ascii="Franklin Gothic Book" w:hAnsi="Franklin Gothic Book"/>
          <w:color w:val="AB2433"/>
        </w:rPr>
        <w:pPrChange w:id="466" w:author="Bex Heenan" w:date="2022-04-13T15:30:00Z">
          <w:pPr>
            <w:jc w:val="right"/>
          </w:pPr>
        </w:pPrChange>
      </w:pPr>
      <w:ins w:id="467" w:author="Bex Heenan" w:date="2022-04-13T15:30:00Z">
        <w:r w:rsidRPr="00950A2C">
          <w:rPr>
            <w:rFonts w:ascii="Franklin Gothic Book" w:hAnsi="Franklin Gothic Book"/>
            <w:color w:val="AB2433"/>
          </w:rPr>
          <w:t>Click Options tab &gt; select your qualification and class</w:t>
        </w:r>
      </w:ins>
    </w:p>
    <w:p w14:paraId="4C75DBA1" w14:textId="58006FC4" w:rsidR="001D40B5" w:rsidRDefault="00950A2C" w:rsidP="00950A2C">
      <w:pPr>
        <w:pStyle w:val="ListParagraph"/>
        <w:numPr>
          <w:ilvl w:val="0"/>
          <w:numId w:val="38"/>
        </w:numPr>
        <w:jc w:val="right"/>
        <w:rPr>
          <w:ins w:id="468" w:author="Bex Heenan" w:date="2022-04-13T15:30:00Z"/>
          <w:rFonts w:ascii="Franklin Gothic Book" w:hAnsi="Franklin Gothic Book"/>
          <w:color w:val="AB2433"/>
        </w:rPr>
      </w:pPr>
      <w:ins w:id="469" w:author="Bex Heenan" w:date="2022-04-13T15:30:00Z">
        <w:r w:rsidRPr="00950A2C">
          <w:rPr>
            <w:rFonts w:ascii="Franklin Gothic Book" w:hAnsi="Franklin Gothic Book"/>
            <w:color w:val="AB2433"/>
          </w:rPr>
          <w:t>Click ‘Below Track’ in the On Track filters</w:t>
        </w:r>
      </w:ins>
    </w:p>
    <w:tbl>
      <w:tblPr>
        <w:tblStyle w:val="TableGrid"/>
        <w:tblW w:w="0" w:type="auto"/>
        <w:tblLook w:val="04A0" w:firstRow="1" w:lastRow="0" w:firstColumn="1" w:lastColumn="0" w:noHBand="0" w:noVBand="1"/>
      </w:tblPr>
      <w:tblGrid>
        <w:gridCol w:w="5293"/>
        <w:gridCol w:w="5293"/>
      </w:tblGrid>
      <w:tr w:rsidR="00950A2C" w14:paraId="2482BD47" w14:textId="77777777" w:rsidTr="00882BBC">
        <w:trPr>
          <w:ins w:id="470" w:author="Bex Heenan" w:date="2022-04-13T15:30:00Z"/>
        </w:trPr>
        <w:tc>
          <w:tcPr>
            <w:tcW w:w="5293" w:type="dxa"/>
          </w:tcPr>
          <w:p w14:paraId="3B2D9DB8" w14:textId="77777777" w:rsidR="00950A2C" w:rsidRDefault="00950A2C" w:rsidP="00950A2C">
            <w:pPr>
              <w:pStyle w:val="NoSpacing"/>
              <w:rPr>
                <w:ins w:id="471" w:author="Bex Heenan" w:date="2022-04-13T15:30:00Z"/>
              </w:rPr>
            </w:pPr>
            <w:ins w:id="472" w:author="Bex Heenan" w:date="2022-04-13T15:30:00Z">
              <w:r>
                <w:t>Which group of students is performing the least well compared to expectations?</w:t>
              </w:r>
            </w:ins>
          </w:p>
          <w:p w14:paraId="60086499" w14:textId="77777777" w:rsidR="00950A2C" w:rsidRDefault="00950A2C" w:rsidP="00950A2C">
            <w:pPr>
              <w:pStyle w:val="NoSpacing"/>
              <w:rPr>
                <w:ins w:id="473" w:author="Bex Heenan" w:date="2022-04-13T15:30:00Z"/>
              </w:rPr>
            </w:pPr>
          </w:p>
          <w:p w14:paraId="72C9A08F" w14:textId="3D0829BC" w:rsidR="00950A2C" w:rsidRPr="00882BBC" w:rsidRDefault="00950A2C" w:rsidP="00950A2C">
            <w:pPr>
              <w:pStyle w:val="NoSpacing"/>
              <w:rPr>
                <w:ins w:id="474" w:author="Bex Heenan" w:date="2022-04-13T15:30:00Z"/>
              </w:rPr>
            </w:pPr>
            <w:ins w:id="475" w:author="Bex Heenan" w:date="2022-04-13T15:30:00Z">
              <w:r>
                <w:t>What could be the reason for this?</w:t>
              </w:r>
            </w:ins>
          </w:p>
        </w:tc>
        <w:tc>
          <w:tcPr>
            <w:tcW w:w="5293" w:type="dxa"/>
          </w:tcPr>
          <w:p w14:paraId="3C218982" w14:textId="77777777" w:rsidR="00950A2C" w:rsidRDefault="00950A2C" w:rsidP="00882BBC">
            <w:pPr>
              <w:pStyle w:val="NoSpacing"/>
              <w:rPr>
                <w:ins w:id="476" w:author="Bex Heenan" w:date="2022-04-13T15:30:00Z"/>
              </w:rPr>
            </w:pPr>
            <w:ins w:id="477" w:author="Bex Heenan" w:date="2022-04-13T15:30:00Z">
              <w:r w:rsidRPr="00882BBC">
                <w:t>What can I learn from or share with other teachers?</w:t>
              </w:r>
            </w:ins>
          </w:p>
          <w:p w14:paraId="6DA507EE" w14:textId="77777777" w:rsidR="00950A2C" w:rsidRPr="00882BBC" w:rsidRDefault="00950A2C" w:rsidP="00882BBC">
            <w:pPr>
              <w:rPr>
                <w:ins w:id="478" w:author="Bex Heenan" w:date="2022-04-13T15:30:00Z"/>
              </w:rPr>
            </w:pPr>
          </w:p>
          <w:p w14:paraId="6F2E2F24" w14:textId="77777777" w:rsidR="00950A2C" w:rsidRPr="00882BBC" w:rsidRDefault="00950A2C" w:rsidP="00882BBC">
            <w:pPr>
              <w:pStyle w:val="NoSpacing"/>
              <w:rPr>
                <w:ins w:id="479" w:author="Bex Heenan" w:date="2022-04-13T15:30:00Z"/>
              </w:rPr>
            </w:pPr>
            <w:ins w:id="480" w:author="Bex Heenan" w:date="2022-04-13T15:30:00Z">
              <w:r w:rsidRPr="00882BBC">
                <w:t>Where do I need to do further investigation?</w:t>
              </w:r>
            </w:ins>
          </w:p>
          <w:p w14:paraId="59D377AE" w14:textId="77777777" w:rsidR="00950A2C" w:rsidRPr="00882BBC" w:rsidRDefault="00950A2C" w:rsidP="00882BBC">
            <w:pPr>
              <w:pStyle w:val="NoSpacing"/>
              <w:rPr>
                <w:ins w:id="481" w:author="Bex Heenan" w:date="2022-04-13T15:30:00Z"/>
              </w:rPr>
            </w:pPr>
          </w:p>
          <w:p w14:paraId="20A334F1" w14:textId="77777777" w:rsidR="00950A2C" w:rsidRPr="00882BBC" w:rsidRDefault="00950A2C" w:rsidP="00882BBC">
            <w:pPr>
              <w:pStyle w:val="NoSpacing"/>
              <w:rPr>
                <w:ins w:id="482" w:author="Bex Heenan" w:date="2022-04-13T15:30:00Z"/>
              </w:rPr>
            </w:pPr>
            <w:ins w:id="483" w:author="Bex Heenan" w:date="2022-04-13T15:30:00Z">
              <w:r w:rsidRPr="00882BBC">
                <w:t>Actions (I am taking...)</w:t>
              </w:r>
            </w:ins>
          </w:p>
          <w:p w14:paraId="3032B627" w14:textId="77777777" w:rsidR="00950A2C" w:rsidRDefault="00950A2C" w:rsidP="00882BBC">
            <w:pPr>
              <w:pStyle w:val="NoSpacing"/>
              <w:rPr>
                <w:ins w:id="484" w:author="Bex Heenan" w:date="2022-04-13T15:30:00Z"/>
              </w:rPr>
            </w:pPr>
          </w:p>
        </w:tc>
      </w:tr>
    </w:tbl>
    <w:p w14:paraId="23CC9243" w14:textId="77777777" w:rsidR="00950A2C" w:rsidRPr="00950A2C" w:rsidRDefault="00950A2C" w:rsidP="00950A2C">
      <w:pPr>
        <w:jc w:val="right"/>
        <w:rPr>
          <w:ins w:id="485" w:author="Bex Heenan" w:date="2022-04-13T15:29:00Z"/>
          <w:rFonts w:ascii="Franklin Gothic Book" w:hAnsi="Franklin Gothic Book"/>
          <w:color w:val="AB2433"/>
          <w:rPrChange w:id="486" w:author="Bex Heenan" w:date="2022-04-13T15:30:00Z">
            <w:rPr>
              <w:ins w:id="487" w:author="Bex Heenan" w:date="2022-04-13T15:29:00Z"/>
            </w:rPr>
          </w:rPrChange>
        </w:rPr>
        <w:pPrChange w:id="488" w:author="Bex Heenan" w:date="2022-04-13T15:30:00Z">
          <w:pPr>
            <w:jc w:val="right"/>
          </w:pPr>
        </w:pPrChange>
      </w:pPr>
    </w:p>
    <w:p w14:paraId="2CF69492" w14:textId="06423777" w:rsidR="001D40B5" w:rsidRDefault="001D40B5" w:rsidP="00950A2C">
      <w:pPr>
        <w:ind w:left="360"/>
        <w:rPr>
          <w:ins w:id="489" w:author="Bex Heenan" w:date="2022-04-13T15:30:00Z"/>
          <w:rFonts w:ascii="Franklin Gothic Book" w:hAnsi="Franklin Gothic Book"/>
          <w:color w:val="AB2433"/>
        </w:rPr>
      </w:pPr>
    </w:p>
    <w:p w14:paraId="35568CC6" w14:textId="77777777" w:rsidR="00950A2C" w:rsidRPr="00950A2C" w:rsidRDefault="00950A2C" w:rsidP="00950A2C">
      <w:pPr>
        <w:ind w:left="360"/>
        <w:rPr>
          <w:ins w:id="490" w:author="Bex Heenan" w:date="2022-04-13T15:29:00Z"/>
          <w:rFonts w:ascii="Franklin Gothic Book" w:hAnsi="Franklin Gothic Book"/>
          <w:color w:val="AB2433"/>
          <w:rPrChange w:id="491" w:author="Bex Heenan" w:date="2022-04-13T15:30:00Z">
            <w:rPr>
              <w:ins w:id="492" w:author="Bex Heenan" w:date="2022-04-13T15:29:00Z"/>
            </w:rPr>
          </w:rPrChange>
        </w:rPr>
        <w:pPrChange w:id="493" w:author="Bex Heenan" w:date="2022-04-13T15:30:00Z">
          <w:pPr>
            <w:jc w:val="right"/>
          </w:pPr>
        </w:pPrChange>
      </w:pPr>
    </w:p>
    <w:p w14:paraId="1FB0B58F" w14:textId="0C453019" w:rsidR="000F25F1" w:rsidRPr="007420E1" w:rsidDel="00AF566B" w:rsidRDefault="000F25F1" w:rsidP="000F25F1">
      <w:pPr>
        <w:pStyle w:val="Heading2"/>
        <w:rPr>
          <w:del w:id="494" w:author="Bex Heenan" w:date="2022-04-13T15:21:00Z"/>
          <w:bCs/>
          <w:sz w:val="28"/>
          <w:rPrChange w:id="495" w:author="Bex Heenan" w:date="2022-04-13T15:12:00Z">
            <w:rPr>
              <w:del w:id="496" w:author="Bex Heenan" w:date="2022-04-13T15:21:00Z"/>
              <w:bCs/>
              <w:sz w:val="28"/>
            </w:rPr>
          </w:rPrChange>
        </w:rPr>
      </w:pPr>
      <w:del w:id="497" w:author="Bex Heenan" w:date="2022-04-13T15:21:00Z">
        <w:r w:rsidRPr="007420E1" w:rsidDel="00AF566B">
          <w:rPr>
            <w:bCs/>
            <w:sz w:val="28"/>
            <w:rPrChange w:id="498" w:author="Bex Heenan" w:date="2022-04-13T15:12:00Z">
              <w:rPr>
                <w:bCs/>
                <w:sz w:val="28"/>
              </w:rPr>
            </w:rPrChange>
          </w:rPr>
          <w:delText>Introduction</w:delText>
        </w:r>
      </w:del>
    </w:p>
    <w:p w14:paraId="593202DE" w14:textId="5ED935D3" w:rsidR="000F25F1" w:rsidRPr="007420E1" w:rsidDel="00AF566B" w:rsidRDefault="000F25F1" w:rsidP="0068397E">
      <w:pPr>
        <w:pStyle w:val="Heading3"/>
        <w:rPr>
          <w:del w:id="499" w:author="Bex Heenan" w:date="2022-04-13T15:21:00Z"/>
          <w:rPrChange w:id="500" w:author="Bex Heenan" w:date="2022-04-13T15:12:00Z">
            <w:rPr>
              <w:del w:id="501" w:author="Bex Heenan" w:date="2022-04-13T15:21:00Z"/>
            </w:rPr>
          </w:rPrChange>
        </w:rPr>
      </w:pPr>
      <w:del w:id="502" w:author="Bex Heenan" w:date="2022-04-13T15:21:00Z">
        <w:r w:rsidRPr="007420E1" w:rsidDel="00AF566B">
          <w:rPr>
            <w:rPrChange w:id="503" w:author="Bex Heenan" w:date="2022-04-13T15:12:00Z">
              <w:rPr/>
            </w:rPrChange>
          </w:rPr>
          <w:delText>What does a Class Teacher need to be able to find out from Analytics?</w:delText>
        </w:r>
      </w:del>
    </w:p>
    <w:p w14:paraId="6EA4E945" w14:textId="77D6597F" w:rsidR="000F25F1" w:rsidRPr="007420E1" w:rsidDel="00AF566B" w:rsidRDefault="000F25F1" w:rsidP="0068397E">
      <w:pPr>
        <w:pStyle w:val="NoSpacing"/>
        <w:numPr>
          <w:ilvl w:val="0"/>
          <w:numId w:val="20"/>
        </w:numPr>
        <w:rPr>
          <w:del w:id="504" w:author="Bex Heenan" w:date="2022-04-13T15:21:00Z"/>
          <w:rPrChange w:id="505" w:author="Bex Heenan" w:date="2022-04-13T15:12:00Z">
            <w:rPr>
              <w:del w:id="506" w:author="Bex Heenan" w:date="2022-04-13T15:21:00Z"/>
            </w:rPr>
          </w:rPrChange>
        </w:rPr>
      </w:pPr>
      <w:del w:id="507" w:author="Bex Heenan" w:date="2022-04-13T15:21:00Z">
        <w:r w:rsidRPr="007420E1" w:rsidDel="00AF566B">
          <w:rPr>
            <w:rPrChange w:id="508" w:author="Bex Heenan" w:date="2022-04-13T15:12:00Z">
              <w:rPr/>
            </w:rPrChange>
          </w:rPr>
          <w:delText>Performance of students against expected attainment</w:delText>
        </w:r>
      </w:del>
    </w:p>
    <w:p w14:paraId="4795E81D" w14:textId="10F0D397" w:rsidR="000F25F1" w:rsidRPr="007420E1" w:rsidDel="00AF566B" w:rsidRDefault="000F25F1" w:rsidP="0068397E">
      <w:pPr>
        <w:pStyle w:val="NoSpacing"/>
        <w:numPr>
          <w:ilvl w:val="1"/>
          <w:numId w:val="20"/>
        </w:numPr>
        <w:rPr>
          <w:del w:id="509" w:author="Bex Heenan" w:date="2022-04-13T15:21:00Z"/>
          <w:rPrChange w:id="510" w:author="Bex Heenan" w:date="2022-04-13T15:12:00Z">
            <w:rPr>
              <w:del w:id="511" w:author="Bex Heenan" w:date="2022-04-13T15:21:00Z"/>
            </w:rPr>
          </w:rPrChange>
        </w:rPr>
      </w:pPr>
      <w:del w:id="512" w:author="Bex Heenan" w:date="2022-04-13T15:21:00Z">
        <w:r w:rsidRPr="007420E1" w:rsidDel="00AF566B">
          <w:rPr>
            <w:rPrChange w:id="513" w:author="Bex Heenan" w:date="2022-04-13T15:12:00Z">
              <w:rPr/>
            </w:rPrChange>
          </w:rPr>
          <w:delText>Who is furthest away from expectations?</w:delText>
        </w:r>
      </w:del>
    </w:p>
    <w:p w14:paraId="5CF677AD" w14:textId="3A694761" w:rsidR="000F25F1" w:rsidRPr="007420E1" w:rsidDel="00AF566B" w:rsidRDefault="000F25F1" w:rsidP="0068397E">
      <w:pPr>
        <w:pStyle w:val="NoSpacing"/>
        <w:numPr>
          <w:ilvl w:val="0"/>
          <w:numId w:val="20"/>
        </w:numPr>
        <w:rPr>
          <w:del w:id="514" w:author="Bex Heenan" w:date="2022-04-13T15:21:00Z"/>
          <w:rPrChange w:id="515" w:author="Bex Heenan" w:date="2022-04-13T15:12:00Z">
            <w:rPr>
              <w:del w:id="516" w:author="Bex Heenan" w:date="2022-04-13T15:21:00Z"/>
            </w:rPr>
          </w:rPrChange>
        </w:rPr>
      </w:pPr>
      <w:del w:id="517" w:author="Bex Heenan" w:date="2022-04-13T15:21:00Z">
        <w:r w:rsidRPr="007420E1" w:rsidDel="00AF566B">
          <w:rPr>
            <w:rPrChange w:id="518" w:author="Bex Heenan" w:date="2022-04-13T15:12:00Z">
              <w:rPr/>
            </w:rPrChange>
          </w:rPr>
          <w:delText>Performance of students in your class over time</w:delText>
        </w:r>
      </w:del>
    </w:p>
    <w:p w14:paraId="765A0B33" w14:textId="14A8D3DB" w:rsidR="000F25F1" w:rsidRPr="007420E1" w:rsidDel="00AF566B" w:rsidRDefault="000F25F1" w:rsidP="0068397E">
      <w:pPr>
        <w:pStyle w:val="NoSpacing"/>
        <w:numPr>
          <w:ilvl w:val="1"/>
          <w:numId w:val="20"/>
        </w:numPr>
        <w:rPr>
          <w:del w:id="519" w:author="Bex Heenan" w:date="2022-04-13T15:21:00Z"/>
          <w:rPrChange w:id="520" w:author="Bex Heenan" w:date="2022-04-13T15:12:00Z">
            <w:rPr>
              <w:del w:id="521" w:author="Bex Heenan" w:date="2022-04-13T15:21:00Z"/>
            </w:rPr>
          </w:rPrChange>
        </w:rPr>
      </w:pPr>
      <w:del w:id="522" w:author="Bex Heenan" w:date="2022-04-13T15:21:00Z">
        <w:r w:rsidRPr="007420E1" w:rsidDel="00AF566B">
          <w:rPr>
            <w:rPrChange w:id="523" w:author="Bex Heenan" w:date="2022-04-13T15:12:00Z">
              <w:rPr/>
            </w:rPrChange>
          </w:rPr>
          <w:delText>Who is and who is not improving as expected?  Does this relate to the topics taught?</w:delText>
        </w:r>
      </w:del>
    </w:p>
    <w:p w14:paraId="776C9E2F" w14:textId="07D20E1D" w:rsidR="000F25F1" w:rsidRPr="007420E1" w:rsidDel="00AF566B" w:rsidRDefault="000F25F1" w:rsidP="0068397E">
      <w:pPr>
        <w:pStyle w:val="NoSpacing"/>
        <w:numPr>
          <w:ilvl w:val="0"/>
          <w:numId w:val="20"/>
        </w:numPr>
        <w:rPr>
          <w:del w:id="524" w:author="Bex Heenan" w:date="2022-04-13T15:21:00Z"/>
          <w:rPrChange w:id="525" w:author="Bex Heenan" w:date="2022-04-13T15:12:00Z">
            <w:rPr>
              <w:del w:id="526" w:author="Bex Heenan" w:date="2022-04-13T15:21:00Z"/>
            </w:rPr>
          </w:rPrChange>
        </w:rPr>
      </w:pPr>
      <w:del w:id="527" w:author="Bex Heenan" w:date="2022-04-13T15:21:00Z">
        <w:r w:rsidRPr="007420E1" w:rsidDel="00AF566B">
          <w:rPr>
            <w:rPrChange w:id="528" w:author="Bex Heenan" w:date="2022-04-13T15:12:00Z">
              <w:rPr/>
            </w:rPrChange>
          </w:rPr>
          <w:delText>The progress of students</w:delText>
        </w:r>
      </w:del>
    </w:p>
    <w:p w14:paraId="1CFD5841" w14:textId="246046B6" w:rsidR="000F25F1" w:rsidRPr="007420E1" w:rsidDel="00AF566B" w:rsidRDefault="000F25F1" w:rsidP="0068397E">
      <w:pPr>
        <w:pStyle w:val="NoSpacing"/>
        <w:numPr>
          <w:ilvl w:val="1"/>
          <w:numId w:val="20"/>
        </w:numPr>
        <w:rPr>
          <w:del w:id="529" w:author="Bex Heenan" w:date="2022-04-13T15:21:00Z"/>
          <w:rPrChange w:id="530" w:author="Bex Heenan" w:date="2022-04-13T15:12:00Z">
            <w:rPr>
              <w:del w:id="531" w:author="Bex Heenan" w:date="2022-04-13T15:21:00Z"/>
            </w:rPr>
          </w:rPrChange>
        </w:rPr>
      </w:pPr>
      <w:del w:id="532" w:author="Bex Heenan" w:date="2022-04-13T15:21:00Z">
        <w:r w:rsidRPr="007420E1" w:rsidDel="00AF566B">
          <w:rPr>
            <w:rPrChange w:id="533" w:author="Bex Heenan" w:date="2022-04-13T15:12:00Z">
              <w:rPr/>
            </w:rPrChange>
          </w:rPr>
          <w:delText>Who is making less progress than expected or than their peers?</w:delText>
        </w:r>
      </w:del>
    </w:p>
    <w:p w14:paraId="3E2F6DBC" w14:textId="338FC2C8" w:rsidR="000F25F1" w:rsidRPr="007420E1" w:rsidDel="00AF566B" w:rsidRDefault="000F25F1" w:rsidP="0068397E">
      <w:pPr>
        <w:pStyle w:val="NoSpacing"/>
        <w:numPr>
          <w:ilvl w:val="0"/>
          <w:numId w:val="20"/>
        </w:numPr>
        <w:rPr>
          <w:del w:id="534" w:author="Bex Heenan" w:date="2022-04-13T15:21:00Z"/>
          <w:rPrChange w:id="535" w:author="Bex Heenan" w:date="2022-04-13T15:12:00Z">
            <w:rPr>
              <w:del w:id="536" w:author="Bex Heenan" w:date="2022-04-13T15:21:00Z"/>
            </w:rPr>
          </w:rPrChange>
        </w:rPr>
      </w:pPr>
      <w:del w:id="537" w:author="Bex Heenan" w:date="2022-04-13T15:21:00Z">
        <w:r w:rsidRPr="007420E1" w:rsidDel="00AF566B">
          <w:rPr>
            <w:rPrChange w:id="538" w:author="Bex Heenan" w:date="2022-04-13T15:12:00Z">
              <w:rPr/>
            </w:rPrChange>
          </w:rPr>
          <w:delText>In-depth information about a student’s performance across all qualifications</w:delText>
        </w:r>
      </w:del>
    </w:p>
    <w:p w14:paraId="3C91A102" w14:textId="2F6F6745" w:rsidR="000F25F1" w:rsidRPr="007420E1" w:rsidDel="00AF566B" w:rsidRDefault="000F25F1" w:rsidP="0068397E">
      <w:pPr>
        <w:pStyle w:val="NoSpacing"/>
        <w:numPr>
          <w:ilvl w:val="0"/>
          <w:numId w:val="20"/>
        </w:numPr>
        <w:rPr>
          <w:del w:id="539" w:author="Bex Heenan" w:date="2022-04-13T15:21:00Z"/>
          <w:rPrChange w:id="540" w:author="Bex Heenan" w:date="2022-04-13T15:12:00Z">
            <w:rPr>
              <w:del w:id="541" w:author="Bex Heenan" w:date="2022-04-13T15:21:00Z"/>
            </w:rPr>
          </w:rPrChange>
        </w:rPr>
      </w:pPr>
      <w:del w:id="542" w:author="Bex Heenan" w:date="2022-04-13T15:21:00Z">
        <w:r w:rsidRPr="007420E1" w:rsidDel="00AF566B">
          <w:rPr>
            <w:rPrChange w:id="543" w:author="Bex Heenan" w:date="2022-04-13T15:12:00Z">
              <w:rPr/>
            </w:rPrChange>
          </w:rPr>
          <w:delText>Performance of one class compared to others</w:delText>
        </w:r>
      </w:del>
    </w:p>
    <w:p w14:paraId="39DAB027" w14:textId="3750A6B5" w:rsidR="000F25F1" w:rsidRPr="007420E1" w:rsidDel="00AF566B" w:rsidRDefault="000F25F1" w:rsidP="0068397E">
      <w:pPr>
        <w:pStyle w:val="NoSpacing"/>
        <w:numPr>
          <w:ilvl w:val="0"/>
          <w:numId w:val="20"/>
        </w:numPr>
        <w:rPr>
          <w:del w:id="544" w:author="Bex Heenan" w:date="2022-04-13T15:21:00Z"/>
          <w:rPrChange w:id="545" w:author="Bex Heenan" w:date="2022-04-13T15:12:00Z">
            <w:rPr>
              <w:del w:id="546" w:author="Bex Heenan" w:date="2022-04-13T15:21:00Z"/>
            </w:rPr>
          </w:rPrChange>
        </w:rPr>
      </w:pPr>
      <w:del w:id="547" w:author="Bex Heenan" w:date="2022-04-13T15:21:00Z">
        <w:r w:rsidRPr="007420E1" w:rsidDel="00AF566B">
          <w:rPr>
            <w:rPrChange w:id="548" w:author="Bex Heenan" w:date="2022-04-13T15:12:00Z">
              <w:rPr/>
            </w:rPrChange>
          </w:rPr>
          <w:delText>Achievement and progress of students within groups</w:delText>
        </w:r>
      </w:del>
    </w:p>
    <w:p w14:paraId="15A4ADA0" w14:textId="3AA4C236" w:rsidR="000F25F1" w:rsidRPr="007420E1" w:rsidDel="00AF566B" w:rsidRDefault="000F25F1" w:rsidP="000F25F1">
      <w:pPr>
        <w:pStyle w:val="Heading2"/>
        <w:rPr>
          <w:del w:id="549" w:author="Bex Heenan" w:date="2022-04-13T15:21:00Z"/>
          <w:sz w:val="28"/>
          <w:rPrChange w:id="550" w:author="Bex Heenan" w:date="2022-04-13T15:12:00Z">
            <w:rPr>
              <w:del w:id="551" w:author="Bex Heenan" w:date="2022-04-13T15:21:00Z"/>
              <w:sz w:val="28"/>
            </w:rPr>
          </w:rPrChange>
        </w:rPr>
      </w:pPr>
      <w:del w:id="552" w:author="Bex Heenan" w:date="2022-04-13T15:21:00Z">
        <w:r w:rsidRPr="007420E1" w:rsidDel="00AF566B">
          <w:rPr>
            <w:sz w:val="28"/>
            <w:rPrChange w:id="553" w:author="Bex Heenan" w:date="2022-04-13T15:12:00Z">
              <w:rPr>
                <w:sz w:val="28"/>
              </w:rPr>
            </w:rPrChange>
          </w:rPr>
          <w:delText xml:space="preserve"> </w:delText>
        </w:r>
      </w:del>
    </w:p>
    <w:p w14:paraId="69A5845A" w14:textId="77BD7434" w:rsidR="000F25F1" w:rsidRPr="007420E1" w:rsidDel="00AF566B" w:rsidRDefault="000F25F1" w:rsidP="000F25F1">
      <w:pPr>
        <w:pStyle w:val="Heading2"/>
        <w:rPr>
          <w:del w:id="554" w:author="Bex Heenan" w:date="2022-04-13T15:21:00Z"/>
          <w:bCs/>
          <w:sz w:val="28"/>
          <w:rPrChange w:id="555" w:author="Bex Heenan" w:date="2022-04-13T15:12:00Z">
            <w:rPr>
              <w:del w:id="556" w:author="Bex Heenan" w:date="2022-04-13T15:21:00Z"/>
              <w:bCs/>
              <w:sz w:val="28"/>
            </w:rPr>
          </w:rPrChange>
        </w:rPr>
      </w:pPr>
      <w:del w:id="557" w:author="Bex Heenan" w:date="2022-04-13T15:21:00Z">
        <w:r w:rsidRPr="007420E1" w:rsidDel="00AF566B">
          <w:rPr>
            <w:bCs/>
            <w:sz w:val="28"/>
            <w:rPrChange w:id="558" w:author="Bex Heenan" w:date="2022-04-13T15:12:00Z">
              <w:rPr>
                <w:bCs/>
                <w:sz w:val="28"/>
              </w:rPr>
            </w:rPrChange>
          </w:rPr>
          <w:delText>The Basics</w:delText>
        </w:r>
      </w:del>
    </w:p>
    <w:p w14:paraId="0DD35780" w14:textId="46634819" w:rsidR="000F25F1" w:rsidRPr="007420E1" w:rsidDel="00AF566B" w:rsidRDefault="000F25F1" w:rsidP="0068397E">
      <w:pPr>
        <w:pStyle w:val="NoSpacing"/>
        <w:numPr>
          <w:ilvl w:val="0"/>
          <w:numId w:val="21"/>
        </w:numPr>
        <w:rPr>
          <w:del w:id="559" w:author="Bex Heenan" w:date="2022-04-13T15:21:00Z"/>
          <w:rPrChange w:id="560" w:author="Bex Heenan" w:date="2022-04-13T15:12:00Z">
            <w:rPr>
              <w:del w:id="561" w:author="Bex Heenan" w:date="2022-04-13T15:21:00Z"/>
            </w:rPr>
          </w:rPrChange>
        </w:rPr>
      </w:pPr>
      <w:del w:id="562" w:author="Bex Heenan" w:date="2022-04-13T15:21:00Z">
        <w:r w:rsidRPr="007420E1" w:rsidDel="00AF566B">
          <w:rPr>
            <w:rPrChange w:id="563" w:author="Bex Heenan" w:date="2022-04-13T15:12:00Z">
              <w:rPr/>
            </w:rPrChange>
          </w:rPr>
          <w:delText>Introduce the Analytics homepage (changing username / password, announcements)</w:delText>
        </w:r>
      </w:del>
    </w:p>
    <w:p w14:paraId="7FD08510" w14:textId="2E4D7622" w:rsidR="000F25F1" w:rsidRPr="007420E1" w:rsidDel="00AF566B" w:rsidRDefault="000F25F1" w:rsidP="0068397E">
      <w:pPr>
        <w:pStyle w:val="NoSpacing"/>
        <w:numPr>
          <w:ilvl w:val="0"/>
          <w:numId w:val="21"/>
        </w:numPr>
        <w:rPr>
          <w:del w:id="564" w:author="Bex Heenan" w:date="2022-04-13T15:21:00Z"/>
          <w:rPrChange w:id="565" w:author="Bex Heenan" w:date="2022-04-13T15:12:00Z">
            <w:rPr>
              <w:del w:id="566" w:author="Bex Heenan" w:date="2022-04-13T15:21:00Z"/>
            </w:rPr>
          </w:rPrChange>
        </w:rPr>
      </w:pPr>
      <w:del w:id="567" w:author="Bex Heenan" w:date="2022-04-13T15:21:00Z">
        <w:r w:rsidRPr="007420E1" w:rsidDel="00AF566B">
          <w:rPr>
            <w:rPrChange w:id="568" w:author="Bex Heenan" w:date="2022-04-13T15:12:00Z">
              <w:rPr/>
            </w:rPrChange>
          </w:rPr>
          <w:delText>Show HELP &gt; Videos &amp; Guides section.</w:delText>
        </w:r>
      </w:del>
    </w:p>
    <w:p w14:paraId="7D8DC686" w14:textId="2D0215AB" w:rsidR="000F25F1" w:rsidRPr="007420E1" w:rsidDel="00AF566B" w:rsidRDefault="000F25F1" w:rsidP="0068397E">
      <w:pPr>
        <w:pStyle w:val="NoSpacing"/>
        <w:numPr>
          <w:ilvl w:val="0"/>
          <w:numId w:val="21"/>
        </w:numPr>
        <w:rPr>
          <w:del w:id="569" w:author="Bex Heenan" w:date="2022-04-13T15:21:00Z"/>
          <w:rPrChange w:id="570" w:author="Bex Heenan" w:date="2022-04-13T15:12:00Z">
            <w:rPr>
              <w:del w:id="571" w:author="Bex Heenan" w:date="2022-04-13T15:21:00Z"/>
            </w:rPr>
          </w:rPrChange>
        </w:rPr>
      </w:pPr>
      <w:del w:id="572" w:author="Bex Heenan" w:date="2022-04-13T15:21:00Z">
        <w:r w:rsidRPr="007420E1" w:rsidDel="00AF566B">
          <w:rPr>
            <w:rPrChange w:id="573" w:author="Bex Heenan" w:date="2022-04-13T15:12:00Z">
              <w:rPr/>
            </w:rPrChange>
          </w:rPr>
          <w:delText>Go to Reports homepage and explain the navigation.</w:delText>
        </w:r>
      </w:del>
    </w:p>
    <w:p w14:paraId="4305EB81" w14:textId="457EB4C4" w:rsidR="000F25F1" w:rsidRPr="007420E1" w:rsidDel="00AF566B" w:rsidRDefault="000F25F1" w:rsidP="0068397E">
      <w:pPr>
        <w:pStyle w:val="NoSpacing"/>
        <w:numPr>
          <w:ilvl w:val="0"/>
          <w:numId w:val="21"/>
        </w:numPr>
        <w:rPr>
          <w:del w:id="574" w:author="Bex Heenan" w:date="2022-04-13T15:21:00Z"/>
          <w:rPrChange w:id="575" w:author="Bex Heenan" w:date="2022-04-13T15:12:00Z">
            <w:rPr>
              <w:del w:id="576" w:author="Bex Heenan" w:date="2022-04-13T15:21:00Z"/>
            </w:rPr>
          </w:rPrChange>
        </w:rPr>
      </w:pPr>
      <w:del w:id="577" w:author="Bex Heenan" w:date="2022-04-13T15:21:00Z">
        <w:r w:rsidRPr="007420E1" w:rsidDel="00AF566B">
          <w:rPr>
            <w:rPrChange w:id="578" w:author="Bex Heenan" w:date="2022-04-13T15:12:00Z">
              <w:rPr/>
            </w:rPrChange>
          </w:rPr>
          <w:delText xml:space="preserve">Open a data set and explain status, </w:delText>
        </w:r>
        <w:r w:rsidR="0068397E" w:rsidRPr="007420E1" w:rsidDel="00AF566B">
          <w:rPr>
            <w:rPrChange w:id="579" w:author="Bex Heenan" w:date="2022-04-13T15:12:00Z">
              <w:rPr/>
            </w:rPrChange>
          </w:rPr>
          <w:delText>notes,</w:delText>
        </w:r>
        <w:r w:rsidRPr="007420E1" w:rsidDel="00AF566B">
          <w:rPr>
            <w:rPrChange w:id="580" w:author="Bex Heenan" w:date="2022-04-13T15:12:00Z">
              <w:rPr/>
            </w:rPrChange>
          </w:rPr>
          <w:delText xml:space="preserve"> and data set information.</w:delText>
        </w:r>
      </w:del>
    </w:p>
    <w:p w14:paraId="55289232" w14:textId="172ABE45" w:rsidR="000F25F1" w:rsidRPr="007420E1" w:rsidDel="00AF566B" w:rsidRDefault="000F25F1" w:rsidP="0068397E">
      <w:pPr>
        <w:pStyle w:val="NoSpacing"/>
        <w:numPr>
          <w:ilvl w:val="0"/>
          <w:numId w:val="21"/>
        </w:numPr>
        <w:rPr>
          <w:del w:id="581" w:author="Bex Heenan" w:date="2022-04-13T15:21:00Z"/>
          <w:rPrChange w:id="582" w:author="Bex Heenan" w:date="2022-04-13T15:12:00Z">
            <w:rPr>
              <w:del w:id="583" w:author="Bex Heenan" w:date="2022-04-13T15:21:00Z"/>
            </w:rPr>
          </w:rPrChange>
        </w:rPr>
      </w:pPr>
      <w:del w:id="584" w:author="Bex Heenan" w:date="2022-04-13T15:21:00Z">
        <w:r w:rsidRPr="007420E1" w:rsidDel="00AF566B">
          <w:rPr>
            <w:rPrChange w:id="585" w:author="Bex Heenan" w:date="2022-04-13T15:12:00Z">
              <w:rPr/>
            </w:rPrChange>
          </w:rPr>
          <w:delText>Select ‘Take me to a qualification/</w:delText>
        </w:r>
        <w:r w:rsidR="0068397E" w:rsidRPr="007420E1" w:rsidDel="00AF566B">
          <w:rPr>
            <w:rPrChange w:id="586" w:author="Bex Heenan" w:date="2022-04-13T15:12:00Z">
              <w:rPr/>
            </w:rPrChange>
          </w:rPr>
          <w:delText>class’</w:delText>
        </w:r>
        <w:r w:rsidRPr="007420E1" w:rsidDel="00AF566B">
          <w:rPr>
            <w:rPrChange w:id="587" w:author="Bex Heenan" w:date="2022-04-13T15:12:00Z">
              <w:rPr/>
            </w:rPrChange>
          </w:rPr>
          <w:delText xml:space="preserve"> and show how to select their qualification/class. This will take you to the Grades Area – Grade List Report – Students Level. </w:delText>
        </w:r>
      </w:del>
    </w:p>
    <w:p w14:paraId="107D7C4E" w14:textId="5DD229DE" w:rsidR="000F25F1" w:rsidRPr="007420E1" w:rsidDel="00AF566B" w:rsidRDefault="000F25F1" w:rsidP="000F25F1">
      <w:pPr>
        <w:pStyle w:val="Heading2"/>
        <w:rPr>
          <w:del w:id="588" w:author="Bex Heenan" w:date="2022-04-13T15:21:00Z"/>
          <w:sz w:val="28"/>
          <w:rPrChange w:id="589" w:author="Bex Heenan" w:date="2022-04-13T15:12:00Z">
            <w:rPr>
              <w:del w:id="590" w:author="Bex Heenan" w:date="2022-04-13T15:21:00Z"/>
              <w:sz w:val="28"/>
            </w:rPr>
          </w:rPrChange>
        </w:rPr>
      </w:pPr>
    </w:p>
    <w:p w14:paraId="391684A4" w14:textId="3DA6F80E" w:rsidR="000F25F1" w:rsidRPr="007420E1" w:rsidDel="00AF566B" w:rsidRDefault="000F25F1" w:rsidP="0068397E">
      <w:pPr>
        <w:pStyle w:val="Heading3"/>
        <w:rPr>
          <w:del w:id="591" w:author="Bex Heenan" w:date="2022-04-13T15:21:00Z"/>
          <w:rPrChange w:id="592" w:author="Bex Heenan" w:date="2022-04-13T15:12:00Z">
            <w:rPr>
              <w:del w:id="593" w:author="Bex Heenan" w:date="2022-04-13T15:21:00Z"/>
            </w:rPr>
          </w:rPrChange>
        </w:rPr>
      </w:pPr>
      <w:del w:id="594" w:author="Bex Heenan" w:date="2022-04-13T15:21:00Z">
        <w:r w:rsidRPr="007420E1" w:rsidDel="00AF566B">
          <w:rPr>
            <w:rPrChange w:id="595" w:author="Bex Heenan" w:date="2022-04-13T15:12:00Z">
              <w:rPr/>
            </w:rPrChange>
          </w:rPr>
          <w:delText>Grade List Report</w:delText>
        </w:r>
      </w:del>
    </w:p>
    <w:p w14:paraId="2FEB6C48" w14:textId="5CB817E6" w:rsidR="000F25F1" w:rsidRPr="007420E1" w:rsidDel="00AF566B" w:rsidRDefault="000F25F1" w:rsidP="0068397E">
      <w:pPr>
        <w:pStyle w:val="NoSpacing"/>
        <w:numPr>
          <w:ilvl w:val="0"/>
          <w:numId w:val="22"/>
        </w:numPr>
        <w:rPr>
          <w:del w:id="596" w:author="Bex Heenan" w:date="2022-04-13T15:21:00Z"/>
          <w:rPrChange w:id="597" w:author="Bex Heenan" w:date="2022-04-13T15:12:00Z">
            <w:rPr>
              <w:del w:id="598" w:author="Bex Heenan" w:date="2022-04-13T15:21:00Z"/>
            </w:rPr>
          </w:rPrChange>
        </w:rPr>
      </w:pPr>
      <w:del w:id="599" w:author="Bex Heenan" w:date="2022-04-13T15:21:00Z">
        <w:r w:rsidRPr="007420E1" w:rsidDel="00AF566B">
          <w:rPr>
            <w:rPrChange w:id="600" w:author="Bex Heenan" w:date="2022-04-13T15:12:00Z">
              <w:rPr/>
            </w:rPrChange>
          </w:rPr>
          <w:delText xml:space="preserve">Show and explain different figures available (including EAP Diff (Whole) and (Sub) columns, if available). </w:delText>
        </w:r>
      </w:del>
    </w:p>
    <w:p w14:paraId="75A5E4CA" w14:textId="0278BDD2" w:rsidR="000F25F1" w:rsidRPr="007420E1" w:rsidDel="00AF566B" w:rsidRDefault="000F25F1" w:rsidP="0068397E">
      <w:pPr>
        <w:pStyle w:val="NoSpacing"/>
        <w:numPr>
          <w:ilvl w:val="0"/>
          <w:numId w:val="22"/>
        </w:numPr>
        <w:rPr>
          <w:del w:id="601" w:author="Bex Heenan" w:date="2022-04-13T15:21:00Z"/>
          <w:rPrChange w:id="602" w:author="Bex Heenan" w:date="2022-04-13T15:12:00Z">
            <w:rPr>
              <w:del w:id="603" w:author="Bex Heenan" w:date="2022-04-13T15:21:00Z"/>
            </w:rPr>
          </w:rPrChange>
        </w:rPr>
      </w:pPr>
      <w:del w:id="604" w:author="Bex Heenan" w:date="2022-04-13T15:21:00Z">
        <w:r w:rsidRPr="007420E1" w:rsidDel="00AF566B">
          <w:rPr>
            <w:rPrChange w:id="605" w:author="Bex Heenan" w:date="2022-04-13T15:12:00Z">
              <w:rPr/>
            </w:rPrChange>
          </w:rPr>
          <w:delText>Explain the colour coding and show the summary row.</w:delText>
        </w:r>
      </w:del>
    </w:p>
    <w:p w14:paraId="78470307" w14:textId="20EFE93D" w:rsidR="000F25F1" w:rsidRPr="007420E1" w:rsidDel="00AF566B" w:rsidRDefault="000F25F1" w:rsidP="0068397E">
      <w:pPr>
        <w:pStyle w:val="NoSpacing"/>
        <w:numPr>
          <w:ilvl w:val="0"/>
          <w:numId w:val="22"/>
        </w:numPr>
        <w:rPr>
          <w:del w:id="606" w:author="Bex Heenan" w:date="2022-04-13T15:21:00Z"/>
          <w:rPrChange w:id="607" w:author="Bex Heenan" w:date="2022-04-13T15:12:00Z">
            <w:rPr>
              <w:del w:id="608" w:author="Bex Heenan" w:date="2022-04-13T15:21:00Z"/>
            </w:rPr>
          </w:rPrChange>
        </w:rPr>
      </w:pPr>
      <w:del w:id="609" w:author="Bex Heenan" w:date="2022-04-13T15:21:00Z">
        <w:r w:rsidRPr="007420E1" w:rsidDel="00AF566B">
          <w:rPr>
            <w:rPrChange w:id="610" w:author="Bex Heenan" w:date="2022-04-13T15:12:00Z">
              <w:rPr/>
            </w:rPrChange>
          </w:rPr>
          <w:delText>Show and explain basic navigation using the blue navigation bar.</w:delText>
        </w:r>
      </w:del>
    </w:p>
    <w:p w14:paraId="574C283D" w14:textId="07AE0DD9" w:rsidR="000F25F1" w:rsidRPr="007420E1" w:rsidDel="00AF566B" w:rsidRDefault="000F25F1" w:rsidP="0068397E">
      <w:pPr>
        <w:pStyle w:val="NoSpacing"/>
        <w:numPr>
          <w:ilvl w:val="0"/>
          <w:numId w:val="22"/>
        </w:numPr>
        <w:rPr>
          <w:del w:id="611" w:author="Bex Heenan" w:date="2022-04-13T15:21:00Z"/>
          <w:rPrChange w:id="612" w:author="Bex Heenan" w:date="2022-04-13T15:12:00Z">
            <w:rPr>
              <w:del w:id="613" w:author="Bex Heenan" w:date="2022-04-13T15:21:00Z"/>
            </w:rPr>
          </w:rPrChange>
        </w:rPr>
      </w:pPr>
      <w:del w:id="614" w:author="Bex Heenan" w:date="2022-04-13T15:21:00Z">
        <w:r w:rsidRPr="007420E1" w:rsidDel="00AF566B">
          <w:rPr>
            <w:rPrChange w:id="615" w:author="Bex Heenan" w:date="2022-04-13T15:12:00Z">
              <w:rPr/>
            </w:rPrChange>
          </w:rPr>
          <w:delText>Show and explain the key characteristics, print and export buttons.</w:delText>
        </w:r>
      </w:del>
    </w:p>
    <w:p w14:paraId="57407EAE" w14:textId="6CBAE27D" w:rsidR="000C68F3" w:rsidRPr="007420E1" w:rsidDel="00AF566B" w:rsidRDefault="000F25F1" w:rsidP="000C68F3">
      <w:pPr>
        <w:pStyle w:val="NoSpacing"/>
        <w:numPr>
          <w:ilvl w:val="0"/>
          <w:numId w:val="22"/>
        </w:numPr>
        <w:rPr>
          <w:del w:id="616" w:author="Bex Heenan" w:date="2022-04-13T15:21:00Z"/>
          <w:rPrChange w:id="617" w:author="Bex Heenan" w:date="2022-04-13T15:12:00Z">
            <w:rPr>
              <w:del w:id="618" w:author="Bex Heenan" w:date="2022-04-13T15:21:00Z"/>
            </w:rPr>
          </w:rPrChange>
        </w:rPr>
      </w:pPr>
      <w:del w:id="619" w:author="Bex Heenan" w:date="2022-04-13T15:21:00Z">
        <w:r w:rsidRPr="007420E1" w:rsidDel="00AF566B">
          <w:rPr>
            <w:rPrChange w:id="620" w:author="Bex Heenan" w:date="2022-04-13T15:12:00Z">
              <w:rPr/>
            </w:rPrChange>
          </w:rPr>
          <w:delText>Show and explain the On Track filters, if available.</w:delText>
        </w:r>
      </w:del>
    </w:p>
    <w:p w14:paraId="485595EC" w14:textId="588FBAF0" w:rsidR="000C68F3" w:rsidRPr="007420E1" w:rsidDel="00AF566B" w:rsidRDefault="000C68F3" w:rsidP="000C68F3">
      <w:pPr>
        <w:rPr>
          <w:del w:id="621" w:author="Bex Heenan" w:date="2022-04-13T15:21:00Z"/>
          <w:rFonts w:ascii="Franklin Gothic Book" w:hAnsi="Franklin Gothic Book"/>
          <w:rPrChange w:id="622" w:author="Bex Heenan" w:date="2022-04-13T15:12:00Z">
            <w:rPr>
              <w:del w:id="623" w:author="Bex Heenan" w:date="2022-04-13T15:21:00Z"/>
            </w:rPr>
          </w:rPrChange>
        </w:rPr>
      </w:pPr>
    </w:p>
    <w:p w14:paraId="47886225" w14:textId="1D0367D3" w:rsidR="000C68F3" w:rsidRPr="007420E1" w:rsidDel="00AF566B" w:rsidRDefault="000C68F3" w:rsidP="000C68F3">
      <w:pPr>
        <w:rPr>
          <w:del w:id="624" w:author="Bex Heenan" w:date="2022-04-13T15:21:00Z"/>
          <w:rFonts w:ascii="Franklin Gothic Book" w:hAnsi="Franklin Gothic Book"/>
          <w:rPrChange w:id="625" w:author="Bex Heenan" w:date="2022-04-13T15:12:00Z">
            <w:rPr>
              <w:del w:id="626" w:author="Bex Heenan" w:date="2022-04-13T15:21:00Z"/>
            </w:rPr>
          </w:rPrChange>
        </w:rPr>
      </w:pPr>
    </w:p>
    <w:p w14:paraId="252A73B5" w14:textId="26B2CCF1" w:rsidR="000C68F3" w:rsidRPr="007420E1" w:rsidDel="00AF566B" w:rsidRDefault="000C68F3" w:rsidP="0068397E">
      <w:pPr>
        <w:rPr>
          <w:del w:id="627" w:author="Bex Heenan" w:date="2022-04-13T15:21:00Z"/>
          <w:rFonts w:ascii="Franklin Gothic Book" w:hAnsi="Franklin Gothic Book"/>
          <w:rPrChange w:id="628" w:author="Bex Heenan" w:date="2022-04-13T15:12:00Z">
            <w:rPr>
              <w:del w:id="629" w:author="Bex Heenan" w:date="2022-04-13T15:21:00Z"/>
            </w:rPr>
          </w:rPrChange>
        </w:rPr>
      </w:pPr>
    </w:p>
    <w:p w14:paraId="252D5C64" w14:textId="6185D007" w:rsidR="000F25F1" w:rsidRPr="007420E1" w:rsidDel="00AF566B" w:rsidRDefault="000F25F1" w:rsidP="000F25F1">
      <w:pPr>
        <w:pStyle w:val="Heading2"/>
        <w:rPr>
          <w:del w:id="630" w:author="Bex Heenan" w:date="2022-04-13T15:21:00Z"/>
          <w:sz w:val="28"/>
          <w:rPrChange w:id="631" w:author="Bex Heenan" w:date="2022-04-13T15:12:00Z">
            <w:rPr>
              <w:del w:id="632" w:author="Bex Heenan" w:date="2022-04-13T15:21:00Z"/>
              <w:sz w:val="28"/>
            </w:rPr>
          </w:rPrChange>
        </w:rPr>
      </w:pPr>
      <w:del w:id="633" w:author="Bex Heenan" w:date="2022-04-13T15:21:00Z">
        <w:r w:rsidRPr="007420E1" w:rsidDel="00AF566B">
          <w:rPr>
            <w:bCs/>
            <w:sz w:val="28"/>
            <w:rPrChange w:id="634" w:author="Bex Heenan" w:date="2022-04-13T15:12:00Z">
              <w:rPr>
                <w:bCs/>
                <w:sz w:val="28"/>
              </w:rPr>
            </w:rPrChange>
          </w:rPr>
          <w:delText>Performance against Expectations</w:delText>
        </w:r>
        <w:r w:rsidRPr="007420E1" w:rsidDel="00AF566B">
          <w:rPr>
            <w:sz w:val="28"/>
            <w:rPrChange w:id="635" w:author="Bex Heenan" w:date="2022-04-13T15:12:00Z">
              <w:rPr>
                <w:sz w:val="28"/>
              </w:rPr>
            </w:rPrChange>
          </w:rPr>
          <w:delText xml:space="preserve"> </w:delText>
        </w:r>
      </w:del>
    </w:p>
    <w:p w14:paraId="583E20F9" w14:textId="666266E3" w:rsidR="000F25F1" w:rsidRPr="007420E1" w:rsidDel="00AF566B" w:rsidRDefault="000F25F1" w:rsidP="0068397E">
      <w:pPr>
        <w:pStyle w:val="Heading3"/>
        <w:rPr>
          <w:del w:id="636" w:author="Bex Heenan" w:date="2022-04-13T15:21:00Z"/>
          <w:rPrChange w:id="637" w:author="Bex Heenan" w:date="2022-04-13T15:12:00Z">
            <w:rPr>
              <w:del w:id="638" w:author="Bex Heenan" w:date="2022-04-13T15:21:00Z"/>
            </w:rPr>
          </w:rPrChange>
        </w:rPr>
      </w:pPr>
      <w:del w:id="639" w:author="Bex Heenan" w:date="2022-04-13T15:21:00Z">
        <w:r w:rsidRPr="007420E1" w:rsidDel="00AF566B">
          <w:rPr>
            <w:rPrChange w:id="640" w:author="Bex Heenan" w:date="2022-04-13T15:12:00Z">
              <w:rPr/>
            </w:rPrChange>
          </w:rPr>
          <w:delText>S</w:delText>
        </w:r>
        <w:r w:rsidR="007B0707" w:rsidRPr="007420E1" w:rsidDel="00AF566B">
          <w:rPr>
            <w:rPrChange w:id="641" w:author="Bex Heenan" w:date="2022-04-13T15:12:00Z">
              <w:rPr/>
            </w:rPrChange>
          </w:rPr>
          <w:delText>isra</w:delText>
        </w:r>
        <w:r w:rsidRPr="007420E1" w:rsidDel="00AF566B">
          <w:rPr>
            <w:rPrChange w:id="642" w:author="Bex Heenan" w:date="2022-04-13T15:12:00Z">
              <w:rPr/>
            </w:rPrChange>
          </w:rPr>
          <w:delText xml:space="preserve"> Data Collaboration</w:delText>
        </w:r>
      </w:del>
    </w:p>
    <w:p w14:paraId="6283D695" w14:textId="61185210" w:rsidR="000F25F1" w:rsidRPr="007420E1" w:rsidDel="00AF566B" w:rsidRDefault="000F25F1" w:rsidP="0068397E">
      <w:pPr>
        <w:pStyle w:val="NoSpacing"/>
        <w:numPr>
          <w:ilvl w:val="0"/>
          <w:numId w:val="23"/>
        </w:numPr>
        <w:rPr>
          <w:del w:id="643" w:author="Bex Heenan" w:date="2022-04-13T15:21:00Z"/>
          <w:rPrChange w:id="644" w:author="Bex Heenan" w:date="2022-04-13T15:12:00Z">
            <w:rPr>
              <w:del w:id="645" w:author="Bex Heenan" w:date="2022-04-13T15:21:00Z"/>
            </w:rPr>
          </w:rPrChange>
        </w:rPr>
      </w:pPr>
      <w:del w:id="646" w:author="Bex Heenan" w:date="2022-04-13T15:21:00Z">
        <w:r w:rsidRPr="007420E1" w:rsidDel="00AF566B">
          <w:rPr>
            <w:rPrChange w:id="647" w:author="Bex Heenan" w:date="2022-04-13T15:12:00Z">
              <w:rPr/>
            </w:rPrChange>
          </w:rPr>
          <w:delText>Explain what the S</w:delText>
        </w:r>
        <w:r w:rsidR="007B0707" w:rsidRPr="007420E1" w:rsidDel="00AF566B">
          <w:rPr>
            <w:rPrChange w:id="648" w:author="Bex Heenan" w:date="2022-04-13T15:12:00Z">
              <w:rPr/>
            </w:rPrChange>
          </w:rPr>
          <w:delText>isra</w:delText>
        </w:r>
        <w:r w:rsidRPr="007420E1" w:rsidDel="00AF566B">
          <w:rPr>
            <w:rPrChange w:id="649" w:author="Bex Heenan" w:date="2022-04-13T15:12:00Z">
              <w:rPr/>
            </w:rPrChange>
          </w:rPr>
          <w:delText xml:space="preserve"> Data Collaboration is.</w:delText>
        </w:r>
      </w:del>
    </w:p>
    <w:p w14:paraId="76CC0212" w14:textId="13A326B6" w:rsidR="000F25F1" w:rsidRPr="007420E1" w:rsidDel="00AF566B" w:rsidRDefault="000F25F1" w:rsidP="0068397E">
      <w:pPr>
        <w:pStyle w:val="NoSpacing"/>
        <w:numPr>
          <w:ilvl w:val="0"/>
          <w:numId w:val="23"/>
        </w:numPr>
        <w:rPr>
          <w:del w:id="650" w:author="Bex Heenan" w:date="2022-04-13T15:21:00Z"/>
          <w:rPrChange w:id="651" w:author="Bex Heenan" w:date="2022-04-13T15:12:00Z">
            <w:rPr>
              <w:del w:id="652" w:author="Bex Heenan" w:date="2022-04-13T15:21:00Z"/>
            </w:rPr>
          </w:rPrChange>
        </w:rPr>
      </w:pPr>
      <w:del w:id="653" w:author="Bex Heenan" w:date="2022-04-13T15:21:00Z">
        <w:r w:rsidRPr="007420E1" w:rsidDel="00AF566B">
          <w:rPr>
            <w:rPrChange w:id="654" w:author="Bex Heenan" w:date="2022-04-13T15:12:00Z">
              <w:rPr/>
            </w:rPrChange>
          </w:rPr>
          <w:delText>Show and explain Subject Progress Index (SPI), if available.</w:delText>
        </w:r>
      </w:del>
    </w:p>
    <w:p w14:paraId="0B78549E" w14:textId="20DF9738" w:rsidR="000F25F1" w:rsidRPr="007420E1" w:rsidDel="00AF566B" w:rsidRDefault="000F25F1" w:rsidP="0068397E">
      <w:pPr>
        <w:pStyle w:val="NoSpacing"/>
        <w:numPr>
          <w:ilvl w:val="0"/>
          <w:numId w:val="23"/>
        </w:numPr>
        <w:rPr>
          <w:del w:id="655" w:author="Bex Heenan" w:date="2022-04-13T15:21:00Z"/>
          <w:rPrChange w:id="656" w:author="Bex Heenan" w:date="2022-04-13T15:12:00Z">
            <w:rPr>
              <w:del w:id="657" w:author="Bex Heenan" w:date="2022-04-13T15:21:00Z"/>
            </w:rPr>
          </w:rPrChange>
        </w:rPr>
      </w:pPr>
      <w:del w:id="658" w:author="Bex Heenan" w:date="2022-04-13T15:21:00Z">
        <w:r w:rsidRPr="007420E1" w:rsidDel="00AF566B">
          <w:rPr>
            <w:rPrChange w:id="659" w:author="Bex Heenan" w:date="2022-04-13T15:12:00Z">
              <w:rPr/>
            </w:rPrChange>
          </w:rPr>
          <w:delText>Show how to sort and order using the Sort dropdown.</w:delText>
        </w:r>
      </w:del>
    </w:p>
    <w:p w14:paraId="2252F06A" w14:textId="2C8B953A" w:rsidR="000F25F1" w:rsidRPr="007420E1" w:rsidDel="00AF566B" w:rsidRDefault="000F25F1" w:rsidP="0068397E">
      <w:pPr>
        <w:pStyle w:val="NoSpacing"/>
        <w:numPr>
          <w:ilvl w:val="0"/>
          <w:numId w:val="23"/>
        </w:numPr>
        <w:rPr>
          <w:del w:id="660" w:author="Bex Heenan" w:date="2022-04-13T15:21:00Z"/>
          <w:rPrChange w:id="661" w:author="Bex Heenan" w:date="2022-04-13T15:12:00Z">
            <w:rPr>
              <w:del w:id="662" w:author="Bex Heenan" w:date="2022-04-13T15:21:00Z"/>
            </w:rPr>
          </w:rPrChange>
        </w:rPr>
      </w:pPr>
      <w:del w:id="663" w:author="Bex Heenan" w:date="2022-04-13T15:21:00Z">
        <w:r w:rsidRPr="007420E1" w:rsidDel="00AF566B">
          <w:rPr>
            <w:rPrChange w:id="664" w:author="Bex Heenan" w:date="2022-04-13T15:12:00Z">
              <w:rPr/>
            </w:rPrChange>
          </w:rPr>
          <w:delText>Sort by ‘Subject Progress Index’ to view students with the largest difference between their grade and the collaborative average for students with the same KS2 prior attainment in the S</w:delText>
        </w:r>
        <w:r w:rsidR="007B0707" w:rsidRPr="007420E1" w:rsidDel="00AF566B">
          <w:rPr>
            <w:rPrChange w:id="665" w:author="Bex Heenan" w:date="2022-04-13T15:12:00Z">
              <w:rPr/>
            </w:rPrChange>
          </w:rPr>
          <w:delText xml:space="preserve">isra </w:delText>
        </w:r>
        <w:r w:rsidRPr="007420E1" w:rsidDel="00AF566B">
          <w:rPr>
            <w:rPrChange w:id="666" w:author="Bex Heenan" w:date="2022-04-13T15:12:00Z">
              <w:rPr/>
            </w:rPrChange>
          </w:rPr>
          <w:delText>Data Collaboration.</w:delText>
        </w:r>
      </w:del>
    </w:p>
    <w:p w14:paraId="62DDE321" w14:textId="257E507D" w:rsidR="000F25F1" w:rsidRPr="007420E1" w:rsidDel="00AF566B" w:rsidRDefault="000F25F1" w:rsidP="0068397E">
      <w:pPr>
        <w:pStyle w:val="NoSpacing"/>
        <w:numPr>
          <w:ilvl w:val="0"/>
          <w:numId w:val="23"/>
        </w:numPr>
        <w:rPr>
          <w:del w:id="667" w:author="Bex Heenan" w:date="2022-04-13T15:21:00Z"/>
          <w:rPrChange w:id="668" w:author="Bex Heenan" w:date="2022-04-13T15:12:00Z">
            <w:rPr>
              <w:del w:id="669" w:author="Bex Heenan" w:date="2022-04-13T15:21:00Z"/>
            </w:rPr>
          </w:rPrChange>
        </w:rPr>
      </w:pPr>
      <w:del w:id="670" w:author="Bex Heenan" w:date="2022-04-13T15:21:00Z">
        <w:r w:rsidRPr="007420E1" w:rsidDel="00AF566B">
          <w:rPr>
            <w:rPrChange w:id="671" w:author="Bex Heenan" w:date="2022-04-13T15:12:00Z">
              <w:rPr/>
            </w:rPrChange>
          </w:rPr>
          <w:delText>Show and explain the Qualification Grouping icon.</w:delText>
        </w:r>
        <w:r w:rsidR="0068397E" w:rsidRPr="007420E1" w:rsidDel="00AF566B">
          <w:rPr>
            <w:rPrChange w:id="672" w:author="Bex Heenan" w:date="2022-04-13T15:12:00Z">
              <w:rPr/>
            </w:rPrChange>
          </w:rPr>
          <w:br/>
        </w:r>
      </w:del>
    </w:p>
    <w:p w14:paraId="755F53E8" w14:textId="05328DB6" w:rsidR="000F25F1" w:rsidRPr="007420E1" w:rsidDel="00AF566B" w:rsidRDefault="000F25F1" w:rsidP="0068397E">
      <w:pPr>
        <w:pStyle w:val="Heading3"/>
        <w:rPr>
          <w:del w:id="673" w:author="Bex Heenan" w:date="2022-04-13T15:21:00Z"/>
          <w:rPrChange w:id="674" w:author="Bex Heenan" w:date="2022-04-13T15:12:00Z">
            <w:rPr>
              <w:del w:id="675" w:author="Bex Heenan" w:date="2022-04-13T15:21:00Z"/>
            </w:rPr>
          </w:rPrChange>
        </w:rPr>
      </w:pPr>
      <w:del w:id="676" w:author="Bex Heenan" w:date="2022-04-13T15:21:00Z">
        <w:r w:rsidRPr="007420E1" w:rsidDel="00AF566B">
          <w:rPr>
            <w:rPrChange w:id="677" w:author="Bex Heenan" w:date="2022-04-13T15:12:00Z">
              <w:rPr/>
            </w:rPrChange>
          </w:rPr>
          <w:delText>On Track</w:delText>
        </w:r>
      </w:del>
    </w:p>
    <w:p w14:paraId="6522F333" w14:textId="12FFAA63" w:rsidR="000F25F1" w:rsidRPr="007420E1" w:rsidDel="00AF566B" w:rsidRDefault="000F25F1" w:rsidP="0068397E">
      <w:pPr>
        <w:pStyle w:val="NoSpacing"/>
        <w:numPr>
          <w:ilvl w:val="0"/>
          <w:numId w:val="24"/>
        </w:numPr>
        <w:rPr>
          <w:del w:id="678" w:author="Bex Heenan" w:date="2022-04-13T15:21:00Z"/>
          <w:rPrChange w:id="679" w:author="Bex Heenan" w:date="2022-04-13T15:12:00Z">
            <w:rPr>
              <w:del w:id="680" w:author="Bex Heenan" w:date="2022-04-13T15:21:00Z"/>
            </w:rPr>
          </w:rPrChange>
        </w:rPr>
      </w:pPr>
      <w:del w:id="681" w:author="Bex Heenan" w:date="2022-04-13T15:21:00Z">
        <w:r w:rsidRPr="007420E1" w:rsidDel="00AF566B">
          <w:rPr>
            <w:rPrChange w:id="682" w:author="Bex Heenan" w:date="2022-04-13T15:12:00Z">
              <w:rPr/>
            </w:rPrChange>
          </w:rPr>
          <w:delText xml:space="preserve">Sort by ‘EAP Diff (Whole)’ or ‘EAP Diff (Sub)’, if available, and click the 9-1 arrow to sort in ascending order, to find the students working furthest from their expectations. </w:delText>
        </w:r>
      </w:del>
    </w:p>
    <w:p w14:paraId="08D8D88D" w14:textId="0AB32B3C" w:rsidR="000F25F1" w:rsidRPr="007420E1" w:rsidDel="00AF566B" w:rsidRDefault="000F25F1" w:rsidP="0068397E">
      <w:pPr>
        <w:pStyle w:val="NoSpacing"/>
        <w:numPr>
          <w:ilvl w:val="0"/>
          <w:numId w:val="24"/>
        </w:numPr>
        <w:rPr>
          <w:del w:id="683" w:author="Bex Heenan" w:date="2022-04-13T15:21:00Z"/>
          <w:rPrChange w:id="684" w:author="Bex Heenan" w:date="2022-04-13T15:12:00Z">
            <w:rPr>
              <w:del w:id="685" w:author="Bex Heenan" w:date="2022-04-13T15:21:00Z"/>
            </w:rPr>
          </w:rPrChange>
        </w:rPr>
      </w:pPr>
      <w:del w:id="686" w:author="Bex Heenan" w:date="2022-04-13T15:21:00Z">
        <w:r w:rsidRPr="007420E1" w:rsidDel="00AF566B">
          <w:rPr>
            <w:rPrChange w:id="687" w:author="Bex Heenan" w:date="2022-04-13T15:12:00Z">
              <w:rPr/>
            </w:rPrChange>
          </w:rPr>
          <w:delText>Click ‘Below Track’ to find students below track to achieve their expected grades.</w:delText>
        </w:r>
      </w:del>
    </w:p>
    <w:p w14:paraId="01F857B8" w14:textId="589FE700" w:rsidR="000F25F1" w:rsidRPr="007420E1" w:rsidDel="00AF566B" w:rsidRDefault="000F25F1" w:rsidP="0068397E">
      <w:pPr>
        <w:pStyle w:val="NoSpacing"/>
        <w:numPr>
          <w:ilvl w:val="0"/>
          <w:numId w:val="24"/>
        </w:numPr>
        <w:rPr>
          <w:del w:id="688" w:author="Bex Heenan" w:date="2022-04-13T15:21:00Z"/>
          <w:rPrChange w:id="689" w:author="Bex Heenan" w:date="2022-04-13T15:12:00Z">
            <w:rPr>
              <w:del w:id="690" w:author="Bex Heenan" w:date="2022-04-13T15:21:00Z"/>
            </w:rPr>
          </w:rPrChange>
        </w:rPr>
      </w:pPr>
      <w:del w:id="691" w:author="Bex Heenan" w:date="2022-04-13T15:21:00Z">
        <w:r w:rsidRPr="007420E1" w:rsidDel="00AF566B">
          <w:rPr>
            <w:rPrChange w:id="692" w:author="Bex Heenan" w:date="2022-04-13T15:12:00Z">
              <w:rPr/>
            </w:rPrChange>
          </w:rPr>
          <w:delText>Explain how the Key Characteristics has updated to only include the students selected.</w:delText>
        </w:r>
      </w:del>
    </w:p>
    <w:p w14:paraId="2F49CDB1" w14:textId="55C01FC6" w:rsidR="000F25F1" w:rsidRPr="007420E1" w:rsidDel="00AF566B" w:rsidRDefault="000F25F1" w:rsidP="0068397E">
      <w:pPr>
        <w:pStyle w:val="NoSpacing"/>
        <w:numPr>
          <w:ilvl w:val="0"/>
          <w:numId w:val="24"/>
        </w:numPr>
        <w:rPr>
          <w:del w:id="693" w:author="Bex Heenan" w:date="2022-04-13T15:21:00Z"/>
          <w:rPrChange w:id="694" w:author="Bex Heenan" w:date="2022-04-13T15:12:00Z">
            <w:rPr>
              <w:del w:id="695" w:author="Bex Heenan" w:date="2022-04-13T15:21:00Z"/>
            </w:rPr>
          </w:rPrChange>
        </w:rPr>
      </w:pPr>
      <w:del w:id="696" w:author="Bex Heenan" w:date="2022-04-13T15:21:00Z">
        <w:r w:rsidRPr="007420E1" w:rsidDel="00AF566B">
          <w:rPr>
            <w:rPrChange w:id="697" w:author="Bex Heenan" w:date="2022-04-13T15:12:00Z">
              <w:rPr/>
            </w:rPrChange>
          </w:rPr>
          <w:delText xml:space="preserve">Show and explain the Sub/Whole toggle, which determines whether sub or whole grades are taken into account for these calculations. </w:delText>
        </w:r>
      </w:del>
    </w:p>
    <w:p w14:paraId="3D64BA59" w14:textId="1577BAD8" w:rsidR="000F25F1" w:rsidRPr="007420E1" w:rsidDel="00AF566B" w:rsidRDefault="000F25F1" w:rsidP="0068397E">
      <w:pPr>
        <w:pStyle w:val="NoSpacing"/>
        <w:numPr>
          <w:ilvl w:val="0"/>
          <w:numId w:val="24"/>
        </w:numPr>
        <w:rPr>
          <w:del w:id="698" w:author="Bex Heenan" w:date="2022-04-13T15:21:00Z"/>
          <w:rPrChange w:id="699" w:author="Bex Heenan" w:date="2022-04-13T15:12:00Z">
            <w:rPr>
              <w:del w:id="700" w:author="Bex Heenan" w:date="2022-04-13T15:21:00Z"/>
            </w:rPr>
          </w:rPrChange>
        </w:rPr>
      </w:pPr>
      <w:del w:id="701" w:author="Bex Heenan" w:date="2022-04-13T15:21:00Z">
        <w:r w:rsidRPr="007420E1" w:rsidDel="00AF566B">
          <w:rPr>
            <w:rPrChange w:id="702" w:author="Bex Heenan" w:date="2022-04-13T15:12:00Z">
              <w:rPr/>
            </w:rPrChange>
          </w:rPr>
          <w:delText>Explain how the colour coding has changed based on this.</w:delText>
        </w:r>
      </w:del>
    </w:p>
    <w:p w14:paraId="5C4DB7E8" w14:textId="69FB1513" w:rsidR="000F25F1" w:rsidRPr="007420E1" w:rsidDel="00AF566B" w:rsidRDefault="000F25F1" w:rsidP="0068397E">
      <w:pPr>
        <w:pStyle w:val="NoSpacing"/>
        <w:numPr>
          <w:ilvl w:val="0"/>
          <w:numId w:val="24"/>
        </w:numPr>
        <w:rPr>
          <w:del w:id="703" w:author="Bex Heenan" w:date="2022-04-13T15:21:00Z"/>
          <w:rPrChange w:id="704" w:author="Bex Heenan" w:date="2022-04-13T15:12:00Z">
            <w:rPr>
              <w:del w:id="705" w:author="Bex Heenan" w:date="2022-04-13T15:21:00Z"/>
            </w:rPr>
          </w:rPrChange>
        </w:rPr>
      </w:pPr>
      <w:del w:id="706" w:author="Bex Heenan" w:date="2022-04-13T15:21:00Z">
        <w:r w:rsidRPr="007420E1" w:rsidDel="00AF566B">
          <w:rPr>
            <w:rPrChange w:id="707" w:author="Bex Heenan" w:date="2022-04-13T15:12:00Z">
              <w:rPr/>
            </w:rPrChange>
          </w:rPr>
          <w:delText>Click ‘All’ in the On Track filters to return to the previous report.</w:delText>
        </w:r>
      </w:del>
    </w:p>
    <w:p w14:paraId="2C951560" w14:textId="60646233" w:rsidR="000F25F1" w:rsidRPr="007420E1" w:rsidDel="00AF566B" w:rsidRDefault="000F25F1" w:rsidP="000F25F1">
      <w:pPr>
        <w:pStyle w:val="Heading2"/>
        <w:rPr>
          <w:del w:id="708" w:author="Bex Heenan" w:date="2022-04-13T15:21:00Z"/>
          <w:sz w:val="28"/>
          <w:rPrChange w:id="709" w:author="Bex Heenan" w:date="2022-04-13T15:12:00Z">
            <w:rPr>
              <w:del w:id="710" w:author="Bex Heenan" w:date="2022-04-13T15:21:00Z"/>
              <w:sz w:val="28"/>
            </w:rPr>
          </w:rPrChange>
        </w:rPr>
      </w:pPr>
    </w:p>
    <w:p w14:paraId="6E61D266" w14:textId="6A4567F3" w:rsidR="000F25F1" w:rsidRPr="007420E1" w:rsidDel="00AF566B" w:rsidRDefault="000F25F1" w:rsidP="0068397E">
      <w:pPr>
        <w:pStyle w:val="Heading3"/>
        <w:rPr>
          <w:del w:id="711" w:author="Bex Heenan" w:date="2022-04-13T15:21:00Z"/>
          <w:rPrChange w:id="712" w:author="Bex Heenan" w:date="2022-04-13T15:12:00Z">
            <w:rPr>
              <w:del w:id="713" w:author="Bex Heenan" w:date="2022-04-13T15:21:00Z"/>
            </w:rPr>
          </w:rPrChange>
        </w:rPr>
      </w:pPr>
      <w:del w:id="714" w:author="Bex Heenan" w:date="2022-04-13T15:21:00Z">
        <w:r w:rsidRPr="007420E1" w:rsidDel="00AF566B">
          <w:rPr>
            <w:rPrChange w:id="715" w:author="Bex Heenan" w:date="2022-04-13T15:12:00Z">
              <w:rPr/>
            </w:rPrChange>
          </w:rPr>
          <w:delText>Focus Groups</w:delText>
        </w:r>
      </w:del>
    </w:p>
    <w:p w14:paraId="39D17AAE" w14:textId="55F07D08" w:rsidR="000F25F1" w:rsidRPr="007420E1" w:rsidDel="00AF566B" w:rsidRDefault="000F25F1" w:rsidP="0068397E">
      <w:pPr>
        <w:pStyle w:val="NoSpacing"/>
        <w:numPr>
          <w:ilvl w:val="0"/>
          <w:numId w:val="25"/>
        </w:numPr>
        <w:rPr>
          <w:del w:id="716" w:author="Bex Heenan" w:date="2022-04-13T15:21:00Z"/>
          <w:rPrChange w:id="717" w:author="Bex Heenan" w:date="2022-04-13T15:12:00Z">
            <w:rPr>
              <w:del w:id="718" w:author="Bex Heenan" w:date="2022-04-13T15:21:00Z"/>
            </w:rPr>
          </w:rPrChange>
        </w:rPr>
      </w:pPr>
      <w:del w:id="719" w:author="Bex Heenan" w:date="2022-04-13T15:21:00Z">
        <w:r w:rsidRPr="007420E1" w:rsidDel="00AF566B">
          <w:rPr>
            <w:rPrChange w:id="720" w:author="Bex Heenan" w:date="2022-04-13T15:12:00Z">
              <w:rPr/>
            </w:rPrChange>
          </w:rPr>
          <w:delText xml:space="preserve">Click Filters tab &gt; ‘Add Filters’ and select a Focus Group to filter the report by (if available). </w:delText>
        </w:r>
      </w:del>
    </w:p>
    <w:p w14:paraId="345C4725" w14:textId="4E04739C" w:rsidR="000F25F1" w:rsidRPr="007420E1" w:rsidDel="00AF566B" w:rsidRDefault="000F25F1" w:rsidP="0068397E">
      <w:pPr>
        <w:pStyle w:val="NoSpacing"/>
        <w:numPr>
          <w:ilvl w:val="0"/>
          <w:numId w:val="25"/>
        </w:numPr>
        <w:rPr>
          <w:del w:id="721" w:author="Bex Heenan" w:date="2022-04-13T15:21:00Z"/>
          <w:rPrChange w:id="722" w:author="Bex Heenan" w:date="2022-04-13T15:12:00Z">
            <w:rPr>
              <w:del w:id="723" w:author="Bex Heenan" w:date="2022-04-13T15:21:00Z"/>
            </w:rPr>
          </w:rPrChange>
        </w:rPr>
      </w:pPr>
      <w:del w:id="724" w:author="Bex Heenan" w:date="2022-04-13T15:21:00Z">
        <w:r w:rsidRPr="007420E1" w:rsidDel="00AF566B">
          <w:rPr>
            <w:rPrChange w:id="725" w:author="Bex Heenan" w:date="2022-04-13T15:12:00Z">
              <w:rPr/>
            </w:rPrChange>
          </w:rPr>
          <w:delText>Explain the default Focus Group (if applicable) and what this represents.</w:delText>
        </w:r>
      </w:del>
    </w:p>
    <w:p w14:paraId="5322196D" w14:textId="0F333035" w:rsidR="000F25F1" w:rsidRPr="007420E1" w:rsidDel="00AF566B" w:rsidRDefault="000F25F1" w:rsidP="0068397E">
      <w:pPr>
        <w:pStyle w:val="NoSpacing"/>
        <w:numPr>
          <w:ilvl w:val="0"/>
          <w:numId w:val="25"/>
        </w:numPr>
        <w:rPr>
          <w:del w:id="726" w:author="Bex Heenan" w:date="2022-04-13T15:21:00Z"/>
          <w:rPrChange w:id="727" w:author="Bex Heenan" w:date="2022-04-13T15:12:00Z">
            <w:rPr>
              <w:del w:id="728" w:author="Bex Heenan" w:date="2022-04-13T15:21:00Z"/>
            </w:rPr>
          </w:rPrChange>
        </w:rPr>
      </w:pPr>
      <w:del w:id="729" w:author="Bex Heenan" w:date="2022-04-13T15:21:00Z">
        <w:r w:rsidRPr="007420E1" w:rsidDel="00AF566B">
          <w:rPr>
            <w:rPrChange w:id="730" w:author="Bex Heenan" w:date="2022-04-13T15:12:00Z">
              <w:rPr/>
            </w:rPrChange>
          </w:rPr>
          <w:delText>Show how to switch to a different qualification or class using the dropdowns in the Options tab.</w:delText>
        </w:r>
      </w:del>
    </w:p>
    <w:p w14:paraId="5E365345" w14:textId="0C1CB60C" w:rsidR="000F25F1" w:rsidRPr="007420E1" w:rsidDel="00AF566B" w:rsidRDefault="000F25F1" w:rsidP="0068397E">
      <w:pPr>
        <w:pStyle w:val="NoSpacing"/>
        <w:numPr>
          <w:ilvl w:val="0"/>
          <w:numId w:val="25"/>
        </w:numPr>
        <w:rPr>
          <w:del w:id="731" w:author="Bex Heenan" w:date="2022-04-13T15:21:00Z"/>
          <w:rPrChange w:id="732" w:author="Bex Heenan" w:date="2022-04-13T15:12:00Z">
            <w:rPr>
              <w:del w:id="733" w:author="Bex Heenan" w:date="2022-04-13T15:21:00Z"/>
            </w:rPr>
          </w:rPrChange>
        </w:rPr>
      </w:pPr>
      <w:del w:id="734" w:author="Bex Heenan" w:date="2022-04-13T15:21:00Z">
        <w:r w:rsidRPr="007420E1" w:rsidDel="00AF566B">
          <w:rPr>
            <w:rPrChange w:id="735" w:author="Bex Heenan" w:date="2022-04-13T15:12:00Z">
              <w:rPr/>
            </w:rPrChange>
          </w:rPr>
          <w:delText>Click the Reset arrow on the Filters tab to return to the original report.</w:delText>
        </w:r>
      </w:del>
    </w:p>
    <w:p w14:paraId="652574C0" w14:textId="4480ABFF" w:rsidR="000F25F1" w:rsidRPr="007420E1" w:rsidDel="00AF566B" w:rsidRDefault="000F25F1" w:rsidP="000F25F1">
      <w:pPr>
        <w:pStyle w:val="Heading2"/>
        <w:rPr>
          <w:del w:id="736" w:author="Bex Heenan" w:date="2022-04-13T15:21:00Z"/>
          <w:sz w:val="28"/>
          <w:rPrChange w:id="737" w:author="Bex Heenan" w:date="2022-04-13T15:12:00Z">
            <w:rPr>
              <w:del w:id="738" w:author="Bex Heenan" w:date="2022-04-13T15:21:00Z"/>
              <w:sz w:val="28"/>
            </w:rPr>
          </w:rPrChange>
        </w:rPr>
      </w:pPr>
    </w:p>
    <w:p w14:paraId="68FCDF29" w14:textId="6DFDA53B" w:rsidR="000F25F1" w:rsidRPr="007420E1" w:rsidDel="00AF566B" w:rsidRDefault="000F25F1" w:rsidP="0068397E">
      <w:pPr>
        <w:pStyle w:val="Heading3"/>
        <w:rPr>
          <w:del w:id="739" w:author="Bex Heenan" w:date="2022-04-13T15:21:00Z"/>
          <w:rPrChange w:id="740" w:author="Bex Heenan" w:date="2022-04-13T15:12:00Z">
            <w:rPr>
              <w:del w:id="741" w:author="Bex Heenan" w:date="2022-04-13T15:21:00Z"/>
            </w:rPr>
          </w:rPrChange>
        </w:rPr>
      </w:pPr>
      <w:del w:id="742" w:author="Bex Heenan" w:date="2022-04-13T15:21:00Z">
        <w:r w:rsidRPr="007420E1" w:rsidDel="00AF566B">
          <w:rPr>
            <w:rPrChange w:id="743" w:author="Bex Heenan" w:date="2022-04-13T15:12:00Z">
              <w:rPr/>
            </w:rPrChange>
          </w:rPr>
          <w:delText>SPI Scattergraph Report</w:delText>
        </w:r>
      </w:del>
    </w:p>
    <w:p w14:paraId="480A19EF" w14:textId="67554539" w:rsidR="000F25F1" w:rsidRPr="007420E1" w:rsidDel="00AF566B" w:rsidRDefault="000F25F1" w:rsidP="0068397E">
      <w:pPr>
        <w:pStyle w:val="NoSpacing"/>
        <w:numPr>
          <w:ilvl w:val="0"/>
          <w:numId w:val="26"/>
        </w:numPr>
        <w:rPr>
          <w:del w:id="744" w:author="Bex Heenan" w:date="2022-04-13T15:21:00Z"/>
          <w:rPrChange w:id="745" w:author="Bex Heenan" w:date="2022-04-13T15:12:00Z">
            <w:rPr>
              <w:del w:id="746" w:author="Bex Heenan" w:date="2022-04-13T15:21:00Z"/>
            </w:rPr>
          </w:rPrChange>
        </w:rPr>
      </w:pPr>
      <w:del w:id="747" w:author="Bex Heenan" w:date="2022-04-13T15:21:00Z">
        <w:r w:rsidRPr="007420E1" w:rsidDel="00AF566B">
          <w:rPr>
            <w:rPrChange w:id="748" w:author="Bex Heenan" w:date="2022-04-13T15:12:00Z">
              <w:rPr/>
            </w:rPrChange>
          </w:rPr>
          <w:delText>Navigate to Grades Area – SPI Scattergraph Report – Students Level.</w:delText>
        </w:r>
      </w:del>
    </w:p>
    <w:p w14:paraId="4691D132" w14:textId="0F00AEEE" w:rsidR="000F25F1" w:rsidRPr="007420E1" w:rsidDel="00AF566B" w:rsidRDefault="000F25F1" w:rsidP="0068397E">
      <w:pPr>
        <w:pStyle w:val="NoSpacing"/>
        <w:numPr>
          <w:ilvl w:val="0"/>
          <w:numId w:val="26"/>
        </w:numPr>
        <w:rPr>
          <w:del w:id="749" w:author="Bex Heenan" w:date="2022-04-13T15:21:00Z"/>
          <w:rPrChange w:id="750" w:author="Bex Heenan" w:date="2022-04-13T15:12:00Z">
            <w:rPr>
              <w:del w:id="751" w:author="Bex Heenan" w:date="2022-04-13T15:21:00Z"/>
            </w:rPr>
          </w:rPrChange>
        </w:rPr>
      </w:pPr>
      <w:del w:id="752" w:author="Bex Heenan" w:date="2022-04-13T15:21:00Z">
        <w:r w:rsidRPr="007420E1" w:rsidDel="00AF566B">
          <w:rPr>
            <w:rPrChange w:id="753" w:author="Bex Heenan" w:date="2022-04-13T15:12:00Z">
              <w:rPr/>
            </w:rPrChange>
          </w:rPr>
          <w:delText>Explain how this displays how students have performed in the selected qualification compared to students with the same KS2 prior attainment in the S</w:delText>
        </w:r>
        <w:r w:rsidR="007B0707" w:rsidRPr="007420E1" w:rsidDel="00AF566B">
          <w:rPr>
            <w:rPrChange w:id="754" w:author="Bex Heenan" w:date="2022-04-13T15:12:00Z">
              <w:rPr/>
            </w:rPrChange>
          </w:rPr>
          <w:delText>isra</w:delText>
        </w:r>
        <w:r w:rsidRPr="007420E1" w:rsidDel="00AF566B">
          <w:rPr>
            <w:rPrChange w:id="755" w:author="Bex Heenan" w:date="2022-04-13T15:12:00Z">
              <w:rPr/>
            </w:rPrChange>
          </w:rPr>
          <w:delText xml:space="preserve"> Data Collaboration.</w:delText>
        </w:r>
      </w:del>
    </w:p>
    <w:p w14:paraId="6313502A" w14:textId="455B1B2B" w:rsidR="000F25F1" w:rsidRPr="007420E1" w:rsidDel="00AF566B" w:rsidRDefault="000F25F1" w:rsidP="0068397E">
      <w:pPr>
        <w:pStyle w:val="NoSpacing"/>
        <w:numPr>
          <w:ilvl w:val="0"/>
          <w:numId w:val="26"/>
        </w:numPr>
        <w:rPr>
          <w:del w:id="756" w:author="Bex Heenan" w:date="2022-04-13T15:21:00Z"/>
          <w:rPrChange w:id="757" w:author="Bex Heenan" w:date="2022-04-13T15:12:00Z">
            <w:rPr>
              <w:del w:id="758" w:author="Bex Heenan" w:date="2022-04-13T15:21:00Z"/>
            </w:rPr>
          </w:rPrChange>
        </w:rPr>
      </w:pPr>
      <w:del w:id="759" w:author="Bex Heenan" w:date="2022-04-13T15:21:00Z">
        <w:r w:rsidRPr="007420E1" w:rsidDel="00AF566B">
          <w:rPr>
            <w:rPrChange w:id="760" w:author="Bex Heenan" w:date="2022-04-13T15:12:00Z">
              <w:rPr/>
            </w:rPrChange>
          </w:rPr>
          <w:delText>Show how clicking a dot will display the students included.</w:delText>
        </w:r>
      </w:del>
    </w:p>
    <w:p w14:paraId="76F755C3" w14:textId="4A8C40AD" w:rsidR="000F25F1" w:rsidRPr="007420E1" w:rsidDel="00AF566B" w:rsidRDefault="000F25F1" w:rsidP="0068397E">
      <w:pPr>
        <w:pStyle w:val="NoSpacing"/>
        <w:numPr>
          <w:ilvl w:val="0"/>
          <w:numId w:val="26"/>
        </w:numPr>
        <w:rPr>
          <w:del w:id="761" w:author="Bex Heenan" w:date="2022-04-13T15:21:00Z"/>
          <w:rPrChange w:id="762" w:author="Bex Heenan" w:date="2022-04-13T15:12:00Z">
            <w:rPr>
              <w:del w:id="763" w:author="Bex Heenan" w:date="2022-04-13T15:21:00Z"/>
            </w:rPr>
          </w:rPrChange>
        </w:rPr>
      </w:pPr>
      <w:del w:id="764" w:author="Bex Heenan" w:date="2022-04-13T15:21:00Z">
        <w:r w:rsidRPr="007420E1" w:rsidDel="00AF566B">
          <w:rPr>
            <w:rPrChange w:id="765" w:author="Bex Heenan" w:date="2022-04-13T15:12:00Z">
              <w:rPr/>
            </w:rPrChange>
          </w:rPr>
          <w:delText>Explain the collaboration data average line and what this shows.</w:delText>
        </w:r>
      </w:del>
    </w:p>
    <w:p w14:paraId="09A2195F" w14:textId="0B479366" w:rsidR="000F25F1" w:rsidRPr="007420E1" w:rsidDel="00AF566B" w:rsidRDefault="000F25F1" w:rsidP="0068397E">
      <w:pPr>
        <w:pStyle w:val="NoSpacing"/>
        <w:numPr>
          <w:ilvl w:val="0"/>
          <w:numId w:val="26"/>
        </w:numPr>
        <w:rPr>
          <w:del w:id="766" w:author="Bex Heenan" w:date="2022-04-13T15:21:00Z"/>
          <w:rPrChange w:id="767" w:author="Bex Heenan" w:date="2022-04-13T15:12:00Z">
            <w:rPr>
              <w:del w:id="768" w:author="Bex Heenan" w:date="2022-04-13T15:21:00Z"/>
            </w:rPr>
          </w:rPrChange>
        </w:rPr>
      </w:pPr>
      <w:del w:id="769" w:author="Bex Heenan" w:date="2022-04-13T15:21:00Z">
        <w:r w:rsidRPr="007420E1" w:rsidDel="00AF566B">
          <w:rPr>
            <w:rPrChange w:id="770" w:author="Bex Heenan" w:date="2022-04-13T15:12:00Z">
              <w:rPr/>
            </w:rPrChange>
          </w:rPr>
          <w:delText>Scroll to the bottom of the page to view the averages used for each KS2 prior attainment in the calculations.</w:delText>
        </w:r>
      </w:del>
    </w:p>
    <w:p w14:paraId="2AB40AFC" w14:textId="7DDCF983" w:rsidR="000F25F1" w:rsidRPr="007420E1" w:rsidDel="00AF566B" w:rsidRDefault="000F25F1" w:rsidP="0068397E">
      <w:pPr>
        <w:pStyle w:val="GuideIcons"/>
        <w:jc w:val="center"/>
        <w:rPr>
          <w:del w:id="771" w:author="Bex Heenan" w:date="2022-04-13T15:21:00Z"/>
          <w:szCs w:val="32"/>
          <w:rPrChange w:id="772" w:author="Bex Heenan" w:date="2022-04-13T15:12:00Z">
            <w:rPr>
              <w:del w:id="773" w:author="Bex Heenan" w:date="2022-04-13T15:21:00Z"/>
              <w:szCs w:val="32"/>
            </w:rPr>
          </w:rPrChange>
        </w:rPr>
      </w:pPr>
      <w:bookmarkStart w:id="774" w:name="OLE_LINK3"/>
      <w:bookmarkStart w:id="775" w:name="OLE_LINK4"/>
      <w:bookmarkStart w:id="776" w:name="OLE_LINK5"/>
      <w:del w:id="777" w:author="Bex Heenan" w:date="2022-04-13T15:21:00Z">
        <w:r w:rsidRPr="007420E1" w:rsidDel="00AF566B">
          <w:rPr>
            <w:sz w:val="32"/>
            <w:szCs w:val="32"/>
            <w:rPrChange w:id="778" w:author="Bex Heenan" w:date="2022-04-13T15:12:00Z">
              <w:rPr>
                <w:sz w:val="32"/>
                <w:szCs w:val="32"/>
              </w:rPr>
            </w:rPrChange>
          </w:rPr>
          <w:delText>TASK 1</w:delText>
        </w:r>
        <w:r w:rsidRPr="007420E1" w:rsidDel="00AF566B">
          <w:rPr>
            <w:sz w:val="32"/>
            <w:szCs w:val="32"/>
            <w:rPrChange w:id="779" w:author="Bex Heenan" w:date="2022-04-13T15:12:00Z">
              <w:rPr>
                <w:sz w:val="32"/>
                <w:szCs w:val="32"/>
              </w:rPr>
            </w:rPrChange>
          </w:rPr>
          <w:br/>
        </w:r>
      </w:del>
    </w:p>
    <w:p w14:paraId="5816253C" w14:textId="0B995790" w:rsidR="000F25F1" w:rsidRPr="007420E1" w:rsidDel="00AF566B" w:rsidRDefault="000F25F1" w:rsidP="000F25F1">
      <w:pPr>
        <w:pStyle w:val="Heading2"/>
        <w:rPr>
          <w:del w:id="780" w:author="Bex Heenan" w:date="2022-04-13T15:21:00Z"/>
          <w:bCs/>
          <w:sz w:val="28"/>
          <w:rPrChange w:id="781" w:author="Bex Heenan" w:date="2022-04-13T15:12:00Z">
            <w:rPr>
              <w:del w:id="782" w:author="Bex Heenan" w:date="2022-04-13T15:21:00Z"/>
              <w:bCs/>
              <w:sz w:val="28"/>
            </w:rPr>
          </w:rPrChange>
        </w:rPr>
      </w:pPr>
      <w:bookmarkStart w:id="783" w:name="OLE_LINK1"/>
      <w:bookmarkStart w:id="784" w:name="OLE_LINK2"/>
      <w:bookmarkEnd w:id="774"/>
      <w:bookmarkEnd w:id="775"/>
      <w:bookmarkEnd w:id="776"/>
      <w:del w:id="785" w:author="Bex Heenan" w:date="2022-04-13T15:21:00Z">
        <w:r w:rsidRPr="007420E1" w:rsidDel="00AF566B">
          <w:rPr>
            <w:bCs/>
            <w:sz w:val="28"/>
            <w:rPrChange w:id="786" w:author="Bex Heenan" w:date="2022-04-13T15:12:00Z">
              <w:rPr>
                <w:bCs/>
                <w:sz w:val="28"/>
              </w:rPr>
            </w:rPrChange>
          </w:rPr>
          <w:delText xml:space="preserve">Performance against Targets </w:delText>
        </w:r>
      </w:del>
    </w:p>
    <w:p w14:paraId="649F57C5" w14:textId="46E8CFA2" w:rsidR="000F25F1" w:rsidRPr="007420E1" w:rsidDel="00AF566B" w:rsidRDefault="000F25F1" w:rsidP="0068397E">
      <w:pPr>
        <w:pStyle w:val="NoSpacing"/>
        <w:numPr>
          <w:ilvl w:val="0"/>
          <w:numId w:val="27"/>
        </w:numPr>
        <w:rPr>
          <w:del w:id="787" w:author="Bex Heenan" w:date="2022-04-13T15:21:00Z"/>
          <w:rPrChange w:id="788" w:author="Bex Heenan" w:date="2022-04-13T15:12:00Z">
            <w:rPr>
              <w:del w:id="789" w:author="Bex Heenan" w:date="2022-04-13T15:21:00Z"/>
            </w:rPr>
          </w:rPrChange>
        </w:rPr>
      </w:pPr>
      <w:del w:id="790" w:author="Bex Heenan" w:date="2022-04-13T15:21:00Z">
        <w:r w:rsidRPr="007420E1" w:rsidDel="00AF566B">
          <w:rPr>
            <w:rPrChange w:id="791" w:author="Bex Heenan" w:date="2022-04-13T15:12:00Z">
              <w:rPr/>
            </w:rPrChange>
          </w:rPr>
          <w:delText>Navigate back to Grades Area – Grade List Report – Students Level.</w:delText>
        </w:r>
        <w:r w:rsidRPr="007420E1" w:rsidDel="00AF566B">
          <w:rPr>
            <w:rPrChange w:id="792" w:author="Bex Heenan" w:date="2022-04-13T15:12:00Z">
              <w:rPr/>
            </w:rPrChange>
          </w:rPr>
          <w:br/>
        </w:r>
      </w:del>
    </w:p>
    <w:p w14:paraId="4FF70CC3" w14:textId="77E4EBC6" w:rsidR="000F25F1" w:rsidRPr="007420E1" w:rsidDel="00AF566B" w:rsidRDefault="000F25F1" w:rsidP="0068397E">
      <w:pPr>
        <w:pStyle w:val="Heading3"/>
        <w:rPr>
          <w:del w:id="793" w:author="Bex Heenan" w:date="2022-04-13T15:21:00Z"/>
          <w:rPrChange w:id="794" w:author="Bex Heenan" w:date="2022-04-13T15:12:00Z">
            <w:rPr>
              <w:del w:id="795" w:author="Bex Heenan" w:date="2022-04-13T15:21:00Z"/>
            </w:rPr>
          </w:rPrChange>
        </w:rPr>
      </w:pPr>
      <w:del w:id="796" w:author="Bex Heenan" w:date="2022-04-13T15:21:00Z">
        <w:r w:rsidRPr="007420E1" w:rsidDel="00AF566B">
          <w:rPr>
            <w:rPrChange w:id="797" w:author="Bex Heenan" w:date="2022-04-13T15:12:00Z">
              <w:rPr/>
            </w:rPrChange>
          </w:rPr>
          <w:delText>Compare</w:delText>
        </w:r>
      </w:del>
    </w:p>
    <w:bookmarkEnd w:id="783"/>
    <w:bookmarkEnd w:id="784"/>
    <w:p w14:paraId="53B179C4" w14:textId="462E01EE" w:rsidR="000F25F1" w:rsidRPr="007420E1" w:rsidDel="00AF566B" w:rsidRDefault="000F25F1" w:rsidP="0068397E">
      <w:pPr>
        <w:pStyle w:val="NoSpacing"/>
        <w:numPr>
          <w:ilvl w:val="0"/>
          <w:numId w:val="27"/>
        </w:numPr>
        <w:rPr>
          <w:del w:id="798" w:author="Bex Heenan" w:date="2022-04-13T15:21:00Z"/>
          <w:rPrChange w:id="799" w:author="Bex Heenan" w:date="2022-04-13T15:12:00Z">
            <w:rPr>
              <w:del w:id="800" w:author="Bex Heenan" w:date="2022-04-13T15:21:00Z"/>
            </w:rPr>
          </w:rPrChange>
        </w:rPr>
      </w:pPr>
      <w:del w:id="801" w:author="Bex Heenan" w:date="2022-04-13T15:21:00Z">
        <w:r w:rsidRPr="007420E1" w:rsidDel="00AF566B">
          <w:rPr>
            <w:rPrChange w:id="802" w:author="Bex Heenan" w:date="2022-04-13T15:12:00Z">
              <w:rPr/>
            </w:rPrChange>
          </w:rPr>
          <w:delText>Click Dataset tab and select a data set (e.g. Targets) in the Compare dropdown to show how to compare to other types of data.</w:delText>
        </w:r>
      </w:del>
    </w:p>
    <w:p w14:paraId="5A9947BE" w14:textId="7DFE4638" w:rsidR="000F25F1" w:rsidRPr="007420E1" w:rsidDel="00AF566B" w:rsidRDefault="000F25F1" w:rsidP="0068397E">
      <w:pPr>
        <w:pStyle w:val="NoSpacing"/>
        <w:numPr>
          <w:ilvl w:val="0"/>
          <w:numId w:val="27"/>
        </w:numPr>
        <w:rPr>
          <w:del w:id="803" w:author="Bex Heenan" w:date="2022-04-13T15:21:00Z"/>
          <w:rPrChange w:id="804" w:author="Bex Heenan" w:date="2022-04-13T15:12:00Z">
            <w:rPr>
              <w:del w:id="805" w:author="Bex Heenan" w:date="2022-04-13T15:21:00Z"/>
            </w:rPr>
          </w:rPrChange>
        </w:rPr>
      </w:pPr>
      <w:del w:id="806" w:author="Bex Heenan" w:date="2022-04-13T15:21:00Z">
        <w:r w:rsidRPr="007420E1" w:rsidDel="00AF566B">
          <w:rPr>
            <w:rPrChange w:id="807" w:author="Bex Heenan" w:date="2022-04-13T15:12:00Z">
              <w:rPr/>
            </w:rPrChange>
          </w:rPr>
          <w:delText>Explain the compare colour coding.</w:delText>
        </w:r>
      </w:del>
    </w:p>
    <w:p w14:paraId="60A4B302" w14:textId="65EF2D93" w:rsidR="000F25F1" w:rsidRPr="007420E1" w:rsidDel="00AF566B" w:rsidRDefault="000F25F1" w:rsidP="0068397E">
      <w:pPr>
        <w:pStyle w:val="NoSpacing"/>
        <w:numPr>
          <w:ilvl w:val="0"/>
          <w:numId w:val="27"/>
        </w:numPr>
        <w:rPr>
          <w:del w:id="808" w:author="Bex Heenan" w:date="2022-04-13T15:21:00Z"/>
          <w:rPrChange w:id="809" w:author="Bex Heenan" w:date="2022-04-13T15:12:00Z">
            <w:rPr>
              <w:del w:id="810" w:author="Bex Heenan" w:date="2022-04-13T15:21:00Z"/>
            </w:rPr>
          </w:rPrChange>
        </w:rPr>
      </w:pPr>
      <w:del w:id="811" w:author="Bex Heenan" w:date="2022-04-13T15:21:00Z">
        <w:r w:rsidRPr="007420E1" w:rsidDel="00AF566B">
          <w:rPr>
            <w:rPrChange w:id="812" w:author="Bex Heenan" w:date="2022-04-13T15:12:00Z">
              <w:rPr/>
            </w:rPrChange>
          </w:rPr>
          <w:delText>Sort by ‘Grade Points (Diff)’ to identify students working furthest and closest from their Targets.</w:delText>
        </w:r>
      </w:del>
    </w:p>
    <w:p w14:paraId="29742F5E" w14:textId="23B45E36" w:rsidR="000F25F1" w:rsidRPr="007420E1" w:rsidDel="00AF566B" w:rsidRDefault="000F25F1" w:rsidP="000F25F1">
      <w:pPr>
        <w:pStyle w:val="Heading2"/>
        <w:rPr>
          <w:del w:id="813" w:author="Bex Heenan" w:date="2022-04-13T15:21:00Z"/>
          <w:sz w:val="28"/>
          <w:rPrChange w:id="814" w:author="Bex Heenan" w:date="2022-04-13T15:12:00Z">
            <w:rPr>
              <w:del w:id="815" w:author="Bex Heenan" w:date="2022-04-13T15:21:00Z"/>
              <w:sz w:val="28"/>
            </w:rPr>
          </w:rPrChange>
        </w:rPr>
      </w:pPr>
    </w:p>
    <w:p w14:paraId="6949E23E" w14:textId="5D566549" w:rsidR="000F25F1" w:rsidRPr="007420E1" w:rsidDel="00AF566B" w:rsidRDefault="000F25F1" w:rsidP="0068397E">
      <w:pPr>
        <w:pStyle w:val="Heading3"/>
        <w:rPr>
          <w:del w:id="816" w:author="Bex Heenan" w:date="2022-04-13T15:21:00Z"/>
          <w:rPrChange w:id="817" w:author="Bex Heenan" w:date="2022-04-13T15:12:00Z">
            <w:rPr>
              <w:del w:id="818" w:author="Bex Heenan" w:date="2022-04-13T15:21:00Z"/>
            </w:rPr>
          </w:rPrChange>
        </w:rPr>
      </w:pPr>
      <w:del w:id="819" w:author="Bex Heenan" w:date="2022-04-13T15:21:00Z">
        <w:r w:rsidRPr="007420E1" w:rsidDel="00AF566B">
          <w:rPr>
            <w:rPrChange w:id="820" w:author="Bex Heenan" w:date="2022-04-13T15:12:00Z">
              <w:rPr/>
            </w:rPrChange>
          </w:rPr>
          <w:delText>Comparison Matrix Report</w:delText>
        </w:r>
      </w:del>
    </w:p>
    <w:p w14:paraId="52794E19" w14:textId="66D68D74" w:rsidR="000F25F1" w:rsidRPr="007420E1" w:rsidDel="00AF566B" w:rsidRDefault="000F25F1" w:rsidP="0068397E">
      <w:pPr>
        <w:pStyle w:val="NoSpacing"/>
        <w:numPr>
          <w:ilvl w:val="0"/>
          <w:numId w:val="28"/>
        </w:numPr>
        <w:rPr>
          <w:del w:id="821" w:author="Bex Heenan" w:date="2022-04-13T15:21:00Z"/>
          <w:rPrChange w:id="822" w:author="Bex Heenan" w:date="2022-04-13T15:12:00Z">
            <w:rPr>
              <w:del w:id="823" w:author="Bex Heenan" w:date="2022-04-13T15:21:00Z"/>
            </w:rPr>
          </w:rPrChange>
        </w:rPr>
      </w:pPr>
      <w:del w:id="824" w:author="Bex Heenan" w:date="2022-04-13T15:21:00Z">
        <w:r w:rsidRPr="007420E1" w:rsidDel="00AF566B">
          <w:rPr>
            <w:rPrChange w:id="825" w:author="Bex Heenan" w:date="2022-04-13T15:12:00Z">
              <w:rPr/>
            </w:rPrChange>
          </w:rPr>
          <w:delText>With Compare still applied, navigate to Grades Area – Comparison Matrix – Students Report.</w:delText>
        </w:r>
      </w:del>
    </w:p>
    <w:p w14:paraId="12B5EC4D" w14:textId="3F7D2937" w:rsidR="000F25F1" w:rsidRPr="007420E1" w:rsidDel="00AF566B" w:rsidRDefault="000F25F1" w:rsidP="0068397E">
      <w:pPr>
        <w:pStyle w:val="NoSpacing"/>
        <w:numPr>
          <w:ilvl w:val="0"/>
          <w:numId w:val="28"/>
        </w:numPr>
        <w:rPr>
          <w:del w:id="826" w:author="Bex Heenan" w:date="2022-04-13T15:21:00Z"/>
          <w:rPrChange w:id="827" w:author="Bex Heenan" w:date="2022-04-13T15:12:00Z">
            <w:rPr>
              <w:del w:id="828" w:author="Bex Heenan" w:date="2022-04-13T15:21:00Z"/>
            </w:rPr>
          </w:rPrChange>
        </w:rPr>
      </w:pPr>
      <w:del w:id="829" w:author="Bex Heenan" w:date="2022-04-13T15:21:00Z">
        <w:r w:rsidRPr="007420E1" w:rsidDel="00AF566B">
          <w:rPr>
            <w:rPrChange w:id="830" w:author="Bex Heenan" w:date="2022-04-13T15:12:00Z">
              <w:rPr/>
            </w:rPrChange>
          </w:rPr>
          <w:delText>Explain how this displays a matrix showing the number of students achieving each grade in the Main Focus data set, compared to the Compare data set.</w:delText>
        </w:r>
      </w:del>
    </w:p>
    <w:p w14:paraId="683709EE" w14:textId="68825036" w:rsidR="000F25F1" w:rsidRPr="007420E1" w:rsidDel="00AF566B" w:rsidRDefault="000F25F1" w:rsidP="0068397E">
      <w:pPr>
        <w:pStyle w:val="NoSpacing"/>
        <w:numPr>
          <w:ilvl w:val="0"/>
          <w:numId w:val="28"/>
        </w:numPr>
        <w:rPr>
          <w:del w:id="831" w:author="Bex Heenan" w:date="2022-04-13T15:21:00Z"/>
          <w:rPrChange w:id="832" w:author="Bex Heenan" w:date="2022-04-13T15:12:00Z">
            <w:rPr>
              <w:del w:id="833" w:author="Bex Heenan" w:date="2022-04-13T15:21:00Z"/>
            </w:rPr>
          </w:rPrChange>
        </w:rPr>
      </w:pPr>
      <w:del w:id="834" w:author="Bex Heenan" w:date="2022-04-13T15:21:00Z">
        <w:r w:rsidRPr="007420E1" w:rsidDel="00AF566B">
          <w:rPr>
            <w:rPrChange w:id="835" w:author="Bex Heenan" w:date="2022-04-13T15:12:00Z">
              <w:rPr/>
            </w:rPrChange>
          </w:rPr>
          <w:delText>Explain the comparison colour coding.</w:delText>
        </w:r>
      </w:del>
    </w:p>
    <w:p w14:paraId="2284E600" w14:textId="0572A28B" w:rsidR="000F25F1" w:rsidRPr="007420E1" w:rsidDel="00AF566B" w:rsidRDefault="000F25F1" w:rsidP="0068397E">
      <w:pPr>
        <w:pStyle w:val="NoSpacing"/>
        <w:numPr>
          <w:ilvl w:val="0"/>
          <w:numId w:val="28"/>
        </w:numPr>
        <w:rPr>
          <w:del w:id="836" w:author="Bex Heenan" w:date="2022-04-13T15:21:00Z"/>
          <w:rPrChange w:id="837" w:author="Bex Heenan" w:date="2022-04-13T15:12:00Z">
            <w:rPr>
              <w:del w:id="838" w:author="Bex Heenan" w:date="2022-04-13T15:21:00Z"/>
            </w:rPr>
          </w:rPrChange>
        </w:rPr>
      </w:pPr>
      <w:del w:id="839" w:author="Bex Heenan" w:date="2022-04-13T15:21:00Z">
        <w:r w:rsidRPr="007420E1" w:rsidDel="00AF566B">
          <w:rPr>
            <w:rPrChange w:id="840" w:author="Bex Heenan" w:date="2022-04-13T15:12:00Z">
              <w:rPr/>
            </w:rPrChange>
          </w:rPr>
          <w:delText>Identify students that are below target.</w:delText>
        </w:r>
      </w:del>
    </w:p>
    <w:p w14:paraId="5F784F1C" w14:textId="388F2D69" w:rsidR="000F25F1" w:rsidRPr="007420E1" w:rsidDel="00AF566B" w:rsidRDefault="000F25F1" w:rsidP="0068397E">
      <w:pPr>
        <w:pStyle w:val="NoSpacing"/>
        <w:numPr>
          <w:ilvl w:val="0"/>
          <w:numId w:val="28"/>
        </w:numPr>
        <w:rPr>
          <w:del w:id="841" w:author="Bex Heenan" w:date="2022-04-13T15:21:00Z"/>
          <w:rPrChange w:id="842" w:author="Bex Heenan" w:date="2022-04-13T15:12:00Z">
            <w:rPr>
              <w:del w:id="843" w:author="Bex Heenan" w:date="2022-04-13T15:21:00Z"/>
            </w:rPr>
          </w:rPrChange>
        </w:rPr>
      </w:pPr>
      <w:del w:id="844" w:author="Bex Heenan" w:date="2022-04-13T15:21:00Z">
        <w:r w:rsidRPr="007420E1" w:rsidDel="00AF566B">
          <w:rPr>
            <w:rPrChange w:id="845" w:author="Bex Heenan" w:date="2022-04-13T15:12:00Z">
              <w:rPr/>
            </w:rPrChange>
          </w:rPr>
          <w:delText>Explain that by drilling down via specific figures, you will be directed to the relevant Student Level Report, but this can also be done using the navigation bar.</w:delText>
        </w:r>
      </w:del>
    </w:p>
    <w:p w14:paraId="257FDF75" w14:textId="63E5993E" w:rsidR="000F25F1" w:rsidRPr="007420E1" w:rsidDel="00AF566B" w:rsidRDefault="000F25F1" w:rsidP="0068397E">
      <w:pPr>
        <w:pStyle w:val="NoSpacing"/>
        <w:numPr>
          <w:ilvl w:val="0"/>
          <w:numId w:val="28"/>
        </w:numPr>
        <w:rPr>
          <w:del w:id="846" w:author="Bex Heenan" w:date="2022-04-13T15:21:00Z"/>
          <w:rPrChange w:id="847" w:author="Bex Heenan" w:date="2022-04-13T15:12:00Z">
            <w:rPr>
              <w:del w:id="848" w:author="Bex Heenan" w:date="2022-04-13T15:21:00Z"/>
            </w:rPr>
          </w:rPrChange>
        </w:rPr>
      </w:pPr>
      <w:del w:id="849" w:author="Bex Heenan" w:date="2022-04-13T15:21:00Z">
        <w:r w:rsidRPr="007420E1" w:rsidDel="00AF566B">
          <w:rPr>
            <w:rPrChange w:id="850" w:author="Bex Heenan" w:date="2022-04-13T15:12:00Z">
              <w:rPr/>
            </w:rPrChange>
          </w:rPr>
          <w:delText>Deselect the grade in the Grade dropdown to return to the previous report.</w:delText>
        </w:r>
      </w:del>
    </w:p>
    <w:p w14:paraId="35AC4FC4" w14:textId="540B52B5" w:rsidR="000F25F1" w:rsidRPr="007420E1" w:rsidDel="00AF566B" w:rsidRDefault="000F25F1" w:rsidP="000F25F1">
      <w:pPr>
        <w:pStyle w:val="Heading2"/>
        <w:rPr>
          <w:del w:id="851" w:author="Bex Heenan" w:date="2022-04-13T15:21:00Z"/>
          <w:sz w:val="28"/>
          <w:rPrChange w:id="852" w:author="Bex Heenan" w:date="2022-04-13T15:12:00Z">
            <w:rPr>
              <w:del w:id="853" w:author="Bex Heenan" w:date="2022-04-13T15:21:00Z"/>
              <w:sz w:val="28"/>
            </w:rPr>
          </w:rPrChange>
        </w:rPr>
      </w:pPr>
      <w:del w:id="854" w:author="Bex Heenan" w:date="2022-04-13T15:21:00Z">
        <w:r w:rsidRPr="007420E1" w:rsidDel="00AF566B">
          <w:rPr>
            <w:sz w:val="28"/>
            <w:rPrChange w:id="855" w:author="Bex Heenan" w:date="2022-04-13T15:12:00Z">
              <w:rPr>
                <w:sz w:val="28"/>
              </w:rPr>
            </w:rPrChange>
          </w:rPr>
          <w:delText xml:space="preserve"> </w:delText>
        </w:r>
      </w:del>
    </w:p>
    <w:p w14:paraId="4D2D350A" w14:textId="6D54782A" w:rsidR="0068397E" w:rsidRPr="007420E1" w:rsidDel="00AF566B" w:rsidRDefault="000F25F1">
      <w:pPr>
        <w:pStyle w:val="GuideIcons"/>
        <w:jc w:val="center"/>
        <w:rPr>
          <w:del w:id="856" w:author="Bex Heenan" w:date="2022-04-13T15:21:00Z"/>
          <w:sz w:val="32"/>
          <w:szCs w:val="32"/>
          <w:rPrChange w:id="857" w:author="Bex Heenan" w:date="2022-04-13T15:12:00Z">
            <w:rPr>
              <w:del w:id="858" w:author="Bex Heenan" w:date="2022-04-13T15:21:00Z"/>
              <w:sz w:val="32"/>
              <w:szCs w:val="32"/>
            </w:rPr>
          </w:rPrChange>
        </w:rPr>
      </w:pPr>
      <w:del w:id="859" w:author="Bex Heenan" w:date="2022-04-13T15:21:00Z">
        <w:r w:rsidRPr="007420E1" w:rsidDel="00AF566B">
          <w:rPr>
            <w:sz w:val="32"/>
            <w:szCs w:val="32"/>
            <w:rPrChange w:id="860" w:author="Bex Heenan" w:date="2022-04-13T15:12:00Z">
              <w:rPr>
                <w:sz w:val="32"/>
                <w:szCs w:val="32"/>
              </w:rPr>
            </w:rPrChange>
          </w:rPr>
          <w:delText>TASK 2</w:delText>
        </w:r>
      </w:del>
    </w:p>
    <w:p w14:paraId="2E7CD7E3" w14:textId="0963C0AC" w:rsidR="000F25F1" w:rsidRPr="007420E1" w:rsidDel="00AF566B" w:rsidRDefault="000F25F1" w:rsidP="0068397E">
      <w:pPr>
        <w:pStyle w:val="GuideIcons"/>
        <w:jc w:val="center"/>
        <w:rPr>
          <w:del w:id="861" w:author="Bex Heenan" w:date="2022-04-13T15:21:00Z"/>
          <w:szCs w:val="32"/>
          <w:rPrChange w:id="862" w:author="Bex Heenan" w:date="2022-04-13T15:12:00Z">
            <w:rPr>
              <w:del w:id="863" w:author="Bex Heenan" w:date="2022-04-13T15:21:00Z"/>
              <w:szCs w:val="32"/>
            </w:rPr>
          </w:rPrChange>
        </w:rPr>
      </w:pPr>
      <w:del w:id="864" w:author="Bex Heenan" w:date="2022-04-13T15:21:00Z">
        <w:r w:rsidRPr="007420E1" w:rsidDel="00AF566B">
          <w:rPr>
            <w:sz w:val="32"/>
            <w:szCs w:val="32"/>
            <w:rPrChange w:id="865" w:author="Bex Heenan" w:date="2022-04-13T15:12:00Z">
              <w:rPr>
                <w:sz w:val="32"/>
                <w:szCs w:val="32"/>
              </w:rPr>
            </w:rPrChange>
          </w:rPr>
          <w:br/>
        </w:r>
      </w:del>
    </w:p>
    <w:p w14:paraId="0672F676" w14:textId="706A5899" w:rsidR="000F25F1" w:rsidRPr="007420E1" w:rsidDel="00AF566B" w:rsidRDefault="000F25F1" w:rsidP="000F25F1">
      <w:pPr>
        <w:pStyle w:val="Heading2"/>
        <w:rPr>
          <w:del w:id="866" w:author="Bex Heenan" w:date="2022-04-13T15:21:00Z"/>
          <w:bCs/>
          <w:sz w:val="28"/>
          <w:rPrChange w:id="867" w:author="Bex Heenan" w:date="2022-04-13T15:12:00Z">
            <w:rPr>
              <w:del w:id="868" w:author="Bex Heenan" w:date="2022-04-13T15:21:00Z"/>
              <w:bCs/>
              <w:sz w:val="28"/>
            </w:rPr>
          </w:rPrChange>
        </w:rPr>
      </w:pPr>
      <w:del w:id="869" w:author="Bex Heenan" w:date="2022-04-13T15:21:00Z">
        <w:r w:rsidRPr="007420E1" w:rsidDel="00AF566B">
          <w:rPr>
            <w:bCs/>
            <w:sz w:val="28"/>
            <w:rPrChange w:id="870" w:author="Bex Heenan" w:date="2022-04-13T15:12:00Z">
              <w:rPr>
                <w:bCs/>
                <w:sz w:val="28"/>
              </w:rPr>
            </w:rPrChange>
          </w:rPr>
          <w:delText xml:space="preserve">Performance over Time </w:delText>
        </w:r>
      </w:del>
    </w:p>
    <w:p w14:paraId="0365BBED" w14:textId="3B41BD51" w:rsidR="000F25F1" w:rsidRPr="007420E1" w:rsidDel="00AF566B" w:rsidRDefault="000F25F1" w:rsidP="0068397E">
      <w:pPr>
        <w:pStyle w:val="Heading3"/>
        <w:rPr>
          <w:del w:id="871" w:author="Bex Heenan" w:date="2022-04-13T15:21:00Z"/>
          <w:rPrChange w:id="872" w:author="Bex Heenan" w:date="2022-04-13T15:12:00Z">
            <w:rPr>
              <w:del w:id="873" w:author="Bex Heenan" w:date="2022-04-13T15:21:00Z"/>
            </w:rPr>
          </w:rPrChange>
        </w:rPr>
      </w:pPr>
      <w:del w:id="874" w:author="Bex Heenan" w:date="2022-04-13T15:21:00Z">
        <w:r w:rsidRPr="007420E1" w:rsidDel="00AF566B">
          <w:rPr>
            <w:rPrChange w:id="875" w:author="Bex Heenan" w:date="2022-04-13T15:12:00Z">
              <w:rPr/>
            </w:rPrChange>
          </w:rPr>
          <w:delText>Tracker</w:delText>
        </w:r>
      </w:del>
    </w:p>
    <w:p w14:paraId="70E72945" w14:textId="38868B68" w:rsidR="000F25F1" w:rsidRPr="007420E1" w:rsidDel="00AF566B" w:rsidRDefault="000F25F1" w:rsidP="0068397E">
      <w:pPr>
        <w:pStyle w:val="NoSpacing"/>
        <w:numPr>
          <w:ilvl w:val="0"/>
          <w:numId w:val="29"/>
        </w:numPr>
        <w:rPr>
          <w:del w:id="876" w:author="Bex Heenan" w:date="2022-04-13T15:21:00Z"/>
          <w:rPrChange w:id="877" w:author="Bex Heenan" w:date="2022-04-13T15:12:00Z">
            <w:rPr>
              <w:del w:id="878" w:author="Bex Heenan" w:date="2022-04-13T15:21:00Z"/>
            </w:rPr>
          </w:rPrChange>
        </w:rPr>
      </w:pPr>
      <w:del w:id="879" w:author="Bex Heenan" w:date="2022-04-13T15:21:00Z">
        <w:r w:rsidRPr="007420E1" w:rsidDel="00AF566B">
          <w:rPr>
            <w:rPrChange w:id="880" w:author="Bex Heenan" w:date="2022-04-13T15:12:00Z">
              <w:rPr/>
            </w:rPrChange>
          </w:rPr>
          <w:delText>Select Track in the Dataset tab to show how this displays the performance over time and allows you to see if the gap is closing.</w:delText>
        </w:r>
      </w:del>
    </w:p>
    <w:p w14:paraId="6F27226A" w14:textId="27799418" w:rsidR="000F25F1" w:rsidRPr="007420E1" w:rsidDel="00AF566B" w:rsidRDefault="000F25F1" w:rsidP="0068397E">
      <w:pPr>
        <w:pStyle w:val="NoSpacing"/>
        <w:numPr>
          <w:ilvl w:val="0"/>
          <w:numId w:val="29"/>
        </w:numPr>
        <w:rPr>
          <w:del w:id="881" w:author="Bex Heenan" w:date="2022-04-13T15:21:00Z"/>
          <w:rPrChange w:id="882" w:author="Bex Heenan" w:date="2022-04-13T15:12:00Z">
            <w:rPr>
              <w:del w:id="883" w:author="Bex Heenan" w:date="2022-04-13T15:21:00Z"/>
            </w:rPr>
          </w:rPrChange>
        </w:rPr>
      </w:pPr>
      <w:del w:id="884" w:author="Bex Heenan" w:date="2022-04-13T15:21:00Z">
        <w:r w:rsidRPr="007420E1" w:rsidDel="00AF566B">
          <w:rPr>
            <w:rPrChange w:id="885" w:author="Bex Heenan" w:date="2022-04-13T15:12:00Z">
              <w:rPr/>
            </w:rPrChange>
          </w:rPr>
          <w:delText>Explain the tracker colour coding and how this is comparing to Targets as the Compare selection is still applied.</w:delText>
        </w:r>
      </w:del>
    </w:p>
    <w:p w14:paraId="4B604181" w14:textId="0D25A49C" w:rsidR="000F25F1" w:rsidRPr="007420E1" w:rsidDel="00AF566B" w:rsidRDefault="000F25F1" w:rsidP="0068397E">
      <w:pPr>
        <w:pStyle w:val="NoSpacing"/>
        <w:numPr>
          <w:ilvl w:val="0"/>
          <w:numId w:val="29"/>
        </w:numPr>
        <w:rPr>
          <w:del w:id="886" w:author="Bex Heenan" w:date="2022-04-13T15:21:00Z"/>
          <w:rPrChange w:id="887" w:author="Bex Heenan" w:date="2022-04-13T15:12:00Z">
            <w:rPr>
              <w:del w:id="888" w:author="Bex Heenan" w:date="2022-04-13T15:21:00Z"/>
            </w:rPr>
          </w:rPrChange>
        </w:rPr>
      </w:pPr>
      <w:del w:id="889" w:author="Bex Heenan" w:date="2022-04-13T15:21:00Z">
        <w:r w:rsidRPr="007420E1" w:rsidDel="00AF566B">
          <w:rPr>
            <w:rPrChange w:id="890" w:author="Bex Heenan" w:date="2022-04-13T15:12:00Z">
              <w:rPr/>
            </w:rPrChange>
          </w:rPr>
          <w:delText>Select ‘None’ in the Compare dropdown and show how the colour coding changes. This is now based on the previous assessments.</w:delText>
        </w:r>
      </w:del>
    </w:p>
    <w:p w14:paraId="46BDDB96" w14:textId="5E89F4AB" w:rsidR="000F25F1" w:rsidRPr="007420E1" w:rsidDel="00AF566B" w:rsidRDefault="000F25F1" w:rsidP="0068397E">
      <w:pPr>
        <w:pStyle w:val="NoSpacing"/>
        <w:numPr>
          <w:ilvl w:val="0"/>
          <w:numId w:val="29"/>
        </w:numPr>
        <w:rPr>
          <w:del w:id="891" w:author="Bex Heenan" w:date="2022-04-13T15:21:00Z"/>
          <w:rPrChange w:id="892" w:author="Bex Heenan" w:date="2022-04-13T15:12:00Z">
            <w:rPr>
              <w:del w:id="893" w:author="Bex Heenan" w:date="2022-04-13T15:21:00Z"/>
            </w:rPr>
          </w:rPrChange>
        </w:rPr>
      </w:pPr>
      <w:del w:id="894" w:author="Bex Heenan" w:date="2022-04-13T15:21:00Z">
        <w:r w:rsidRPr="007420E1" w:rsidDel="00AF566B">
          <w:rPr>
            <w:rPrChange w:id="895" w:author="Bex Heenan" w:date="2022-04-13T15:12:00Z">
              <w:rPr/>
            </w:rPrChange>
          </w:rPr>
          <w:delText xml:space="preserve">Select ‘Whole’ in the Sub/Whole toggle and show how the colour coding changes. </w:delText>
        </w:r>
      </w:del>
    </w:p>
    <w:p w14:paraId="7C9DEEA4" w14:textId="4D9ED7A7" w:rsidR="000F25F1" w:rsidRPr="007420E1" w:rsidDel="00AF566B" w:rsidRDefault="000F25F1" w:rsidP="00A16C5E">
      <w:pPr>
        <w:pStyle w:val="NoSpacing"/>
        <w:numPr>
          <w:ilvl w:val="0"/>
          <w:numId w:val="29"/>
        </w:numPr>
        <w:rPr>
          <w:del w:id="896" w:author="Bex Heenan" w:date="2022-04-13T15:21:00Z"/>
          <w:rPrChange w:id="897" w:author="Bex Heenan" w:date="2022-04-13T15:12:00Z">
            <w:rPr>
              <w:del w:id="898" w:author="Bex Heenan" w:date="2022-04-13T15:21:00Z"/>
            </w:rPr>
          </w:rPrChange>
        </w:rPr>
      </w:pPr>
      <w:del w:id="899" w:author="Bex Heenan" w:date="2022-04-13T15:21:00Z">
        <w:r w:rsidRPr="007420E1" w:rsidDel="00AF566B">
          <w:rPr>
            <w:rPrChange w:id="900" w:author="Bex Heenan" w:date="2022-04-13T15:12:00Z">
              <w:rPr/>
            </w:rPrChange>
          </w:rPr>
          <w:delText>Select ‘View’ in the Dataset tab to return to the original report.</w:delText>
        </w:r>
        <w:r w:rsidRPr="007420E1" w:rsidDel="00AF566B">
          <w:rPr>
            <w:rPrChange w:id="901" w:author="Bex Heenan" w:date="2022-04-13T15:12:00Z">
              <w:rPr/>
            </w:rPrChange>
          </w:rPr>
          <w:br/>
        </w:r>
      </w:del>
    </w:p>
    <w:p w14:paraId="3F51C860" w14:textId="61C3EEC4" w:rsidR="00A16C5E" w:rsidRPr="007420E1" w:rsidDel="00AF566B" w:rsidRDefault="00A16C5E" w:rsidP="00A16C5E">
      <w:pPr>
        <w:rPr>
          <w:del w:id="902" w:author="Bex Heenan" w:date="2022-04-13T15:21:00Z"/>
          <w:rFonts w:ascii="Franklin Gothic Book" w:hAnsi="Franklin Gothic Book"/>
          <w:rPrChange w:id="903" w:author="Bex Heenan" w:date="2022-04-13T15:12:00Z">
            <w:rPr>
              <w:del w:id="904" w:author="Bex Heenan" w:date="2022-04-13T15:21:00Z"/>
            </w:rPr>
          </w:rPrChange>
        </w:rPr>
      </w:pPr>
    </w:p>
    <w:p w14:paraId="4BCAF512" w14:textId="34ABD1E3" w:rsidR="00A16C5E" w:rsidRPr="007420E1" w:rsidDel="00AF566B" w:rsidRDefault="00A16C5E" w:rsidP="00A16C5E">
      <w:pPr>
        <w:rPr>
          <w:del w:id="905" w:author="Bex Heenan" w:date="2022-04-13T15:21:00Z"/>
          <w:rFonts w:ascii="Franklin Gothic Book" w:hAnsi="Franklin Gothic Book"/>
          <w:rPrChange w:id="906" w:author="Bex Heenan" w:date="2022-04-13T15:12:00Z">
            <w:rPr>
              <w:del w:id="907" w:author="Bex Heenan" w:date="2022-04-13T15:21:00Z"/>
            </w:rPr>
          </w:rPrChange>
        </w:rPr>
      </w:pPr>
    </w:p>
    <w:p w14:paraId="62B9146D" w14:textId="3E9FAE88" w:rsidR="00A16C5E" w:rsidRPr="007420E1" w:rsidDel="00AF566B" w:rsidRDefault="00A16C5E" w:rsidP="0068397E">
      <w:pPr>
        <w:rPr>
          <w:del w:id="908" w:author="Bex Heenan" w:date="2022-04-13T15:21:00Z"/>
          <w:rFonts w:ascii="Franklin Gothic Book" w:hAnsi="Franklin Gothic Book"/>
          <w:rPrChange w:id="909" w:author="Bex Heenan" w:date="2022-04-13T15:12:00Z">
            <w:rPr>
              <w:del w:id="910" w:author="Bex Heenan" w:date="2022-04-13T15:21:00Z"/>
            </w:rPr>
          </w:rPrChange>
        </w:rPr>
      </w:pPr>
    </w:p>
    <w:p w14:paraId="51D91206" w14:textId="45F6ED1A" w:rsidR="000F25F1" w:rsidRPr="007420E1" w:rsidDel="00AF566B" w:rsidRDefault="000F25F1" w:rsidP="0068397E">
      <w:pPr>
        <w:pStyle w:val="Heading3"/>
        <w:rPr>
          <w:del w:id="911" w:author="Bex Heenan" w:date="2022-04-13T15:21:00Z"/>
          <w:rPrChange w:id="912" w:author="Bex Heenan" w:date="2022-04-13T15:12:00Z">
            <w:rPr>
              <w:del w:id="913" w:author="Bex Heenan" w:date="2022-04-13T15:21:00Z"/>
            </w:rPr>
          </w:rPrChange>
        </w:rPr>
      </w:pPr>
      <w:del w:id="914" w:author="Bex Heenan" w:date="2022-04-13T15:21:00Z">
        <w:r w:rsidRPr="007420E1" w:rsidDel="00AF566B">
          <w:rPr>
            <w:rPrChange w:id="915" w:author="Bex Heenan" w:date="2022-04-13T15:12:00Z">
              <w:rPr/>
            </w:rPrChange>
          </w:rPr>
          <w:delText>Matrix Report</w:delText>
        </w:r>
      </w:del>
    </w:p>
    <w:p w14:paraId="0F95412E" w14:textId="7B129DAE" w:rsidR="000F25F1" w:rsidRPr="007420E1" w:rsidDel="00AF566B" w:rsidRDefault="000F25F1" w:rsidP="0068397E">
      <w:pPr>
        <w:pStyle w:val="NoSpacing"/>
        <w:numPr>
          <w:ilvl w:val="0"/>
          <w:numId w:val="30"/>
        </w:numPr>
        <w:rPr>
          <w:del w:id="916" w:author="Bex Heenan" w:date="2022-04-13T15:21:00Z"/>
          <w:rPrChange w:id="917" w:author="Bex Heenan" w:date="2022-04-13T15:12:00Z">
            <w:rPr>
              <w:del w:id="918" w:author="Bex Heenan" w:date="2022-04-13T15:21:00Z"/>
            </w:rPr>
          </w:rPrChange>
        </w:rPr>
      </w:pPr>
      <w:del w:id="919" w:author="Bex Heenan" w:date="2022-04-13T15:21:00Z">
        <w:r w:rsidRPr="007420E1" w:rsidDel="00AF566B">
          <w:rPr>
            <w:rPrChange w:id="920" w:author="Bex Heenan" w:date="2022-04-13T15:12:00Z">
              <w:rPr/>
            </w:rPrChange>
          </w:rPr>
          <w:delText>Navigate to Grades Area – Matrix Report – Students Level.</w:delText>
        </w:r>
      </w:del>
    </w:p>
    <w:p w14:paraId="6BF242BF" w14:textId="5A4B4A13" w:rsidR="000F25F1" w:rsidRPr="007420E1" w:rsidDel="00AF566B" w:rsidRDefault="000F25F1" w:rsidP="0068397E">
      <w:pPr>
        <w:pStyle w:val="NoSpacing"/>
        <w:numPr>
          <w:ilvl w:val="0"/>
          <w:numId w:val="30"/>
        </w:numPr>
        <w:rPr>
          <w:del w:id="921" w:author="Bex Heenan" w:date="2022-04-13T15:21:00Z"/>
          <w:rPrChange w:id="922" w:author="Bex Heenan" w:date="2022-04-13T15:12:00Z">
            <w:rPr>
              <w:del w:id="923" w:author="Bex Heenan" w:date="2022-04-13T15:21:00Z"/>
            </w:rPr>
          </w:rPrChange>
        </w:rPr>
      </w:pPr>
      <w:del w:id="924" w:author="Bex Heenan" w:date="2022-04-13T15:21:00Z">
        <w:r w:rsidRPr="007420E1" w:rsidDel="00AF566B">
          <w:rPr>
            <w:rPrChange w:id="925" w:author="Bex Heenan" w:date="2022-04-13T15:12:00Z">
              <w:rPr/>
            </w:rPrChange>
          </w:rPr>
          <w:delText>Explain how this shows a matrix displaying the number of students with each KS2 prior attainment that have achieved each grade in the selected qualification.</w:delText>
        </w:r>
      </w:del>
    </w:p>
    <w:p w14:paraId="47F78CB4" w14:textId="749AD39B" w:rsidR="000F25F1" w:rsidRPr="007420E1" w:rsidDel="00AF566B" w:rsidRDefault="000F25F1" w:rsidP="0068397E">
      <w:pPr>
        <w:pStyle w:val="NoSpacing"/>
        <w:numPr>
          <w:ilvl w:val="0"/>
          <w:numId w:val="30"/>
        </w:numPr>
        <w:rPr>
          <w:del w:id="926" w:author="Bex Heenan" w:date="2022-04-13T15:21:00Z"/>
          <w:rPrChange w:id="927" w:author="Bex Heenan" w:date="2022-04-13T15:12:00Z">
            <w:rPr>
              <w:del w:id="928" w:author="Bex Heenan" w:date="2022-04-13T15:21:00Z"/>
            </w:rPr>
          </w:rPrChange>
        </w:rPr>
      </w:pPr>
      <w:del w:id="929" w:author="Bex Heenan" w:date="2022-04-13T15:21:00Z">
        <w:r w:rsidRPr="007420E1" w:rsidDel="00AF566B">
          <w:rPr>
            <w:rPrChange w:id="930" w:author="Bex Heenan" w:date="2022-04-13T15:12:00Z">
              <w:rPr/>
            </w:rPrChange>
          </w:rPr>
          <w:delText>Identify outliers (students performing better or worse than expected, based on their KS2 prior attainment).</w:delText>
        </w:r>
      </w:del>
    </w:p>
    <w:p w14:paraId="7EDD9DD8" w14:textId="41FE17BD" w:rsidR="000F25F1" w:rsidRPr="007420E1" w:rsidDel="00AF566B" w:rsidRDefault="000F25F1" w:rsidP="0068397E">
      <w:pPr>
        <w:pStyle w:val="NoSpacing"/>
        <w:numPr>
          <w:ilvl w:val="0"/>
          <w:numId w:val="30"/>
        </w:numPr>
        <w:rPr>
          <w:del w:id="931" w:author="Bex Heenan" w:date="2022-04-13T15:21:00Z"/>
          <w:rPrChange w:id="932" w:author="Bex Heenan" w:date="2022-04-13T15:12:00Z">
            <w:rPr>
              <w:del w:id="933" w:author="Bex Heenan" w:date="2022-04-13T15:21:00Z"/>
            </w:rPr>
          </w:rPrChange>
        </w:rPr>
      </w:pPr>
      <w:del w:id="934" w:author="Bex Heenan" w:date="2022-04-13T15:21:00Z">
        <w:r w:rsidRPr="007420E1" w:rsidDel="00AF566B">
          <w:rPr>
            <w:rPrChange w:id="935" w:author="Bex Heenan" w:date="2022-04-13T15:12:00Z">
              <w:rPr/>
            </w:rPrChange>
          </w:rPr>
          <w:delText>Use the Filters tab to apply one or more filter/s and show the effect on the report.</w:delText>
        </w:r>
      </w:del>
    </w:p>
    <w:p w14:paraId="16FD5A1D" w14:textId="26CD2307" w:rsidR="000F25F1" w:rsidRPr="007420E1" w:rsidDel="00AF566B" w:rsidRDefault="000F25F1" w:rsidP="0068397E">
      <w:pPr>
        <w:pStyle w:val="NoSpacing"/>
        <w:numPr>
          <w:ilvl w:val="0"/>
          <w:numId w:val="30"/>
        </w:numPr>
        <w:rPr>
          <w:del w:id="936" w:author="Bex Heenan" w:date="2022-04-13T15:21:00Z"/>
          <w:rPrChange w:id="937" w:author="Bex Heenan" w:date="2022-04-13T15:12:00Z">
            <w:rPr>
              <w:del w:id="938" w:author="Bex Heenan" w:date="2022-04-13T15:21:00Z"/>
            </w:rPr>
          </w:rPrChange>
        </w:rPr>
      </w:pPr>
      <w:del w:id="939" w:author="Bex Heenan" w:date="2022-04-13T15:21:00Z">
        <w:r w:rsidRPr="007420E1" w:rsidDel="00AF566B">
          <w:rPr>
            <w:rPrChange w:id="940" w:author="Bex Heenan" w:date="2022-04-13T15:12:00Z">
              <w:rPr/>
            </w:rPrChange>
          </w:rPr>
          <w:delText>Click the Reset arrow on the Filters tab to return to the original report.</w:delText>
        </w:r>
      </w:del>
    </w:p>
    <w:p w14:paraId="1076BAB8" w14:textId="01B89DE1" w:rsidR="000F25F1" w:rsidRPr="007420E1" w:rsidDel="00AF566B" w:rsidRDefault="000F25F1" w:rsidP="0068397E">
      <w:pPr>
        <w:pStyle w:val="NoSpacing"/>
        <w:numPr>
          <w:ilvl w:val="0"/>
          <w:numId w:val="30"/>
        </w:numPr>
        <w:rPr>
          <w:del w:id="941" w:author="Bex Heenan" w:date="2022-04-13T15:21:00Z"/>
          <w:rPrChange w:id="942" w:author="Bex Heenan" w:date="2022-04-13T15:12:00Z">
            <w:rPr>
              <w:del w:id="943" w:author="Bex Heenan" w:date="2022-04-13T15:21:00Z"/>
            </w:rPr>
          </w:rPrChange>
        </w:rPr>
      </w:pPr>
      <w:del w:id="944" w:author="Bex Heenan" w:date="2022-04-13T15:21:00Z">
        <w:r w:rsidRPr="007420E1" w:rsidDel="00AF566B">
          <w:rPr>
            <w:rPrChange w:id="945" w:author="Bex Heenan" w:date="2022-04-13T15:12:00Z">
              <w:rPr/>
            </w:rPrChange>
          </w:rPr>
          <w:delText xml:space="preserve">Drill down into a specific figure to view the students included. </w:delText>
        </w:r>
        <w:r w:rsidRPr="007420E1" w:rsidDel="00AF566B">
          <w:rPr>
            <w:rPrChange w:id="946" w:author="Bex Heenan" w:date="2022-04-13T15:12:00Z">
              <w:rPr/>
            </w:rPrChange>
          </w:rPr>
          <w:br/>
        </w:r>
      </w:del>
    </w:p>
    <w:p w14:paraId="35E5D074" w14:textId="26D2DD9D" w:rsidR="000F25F1" w:rsidRPr="007420E1" w:rsidDel="00AF566B" w:rsidRDefault="000F25F1" w:rsidP="0068397E">
      <w:pPr>
        <w:pStyle w:val="GuideIcons"/>
        <w:jc w:val="center"/>
        <w:rPr>
          <w:del w:id="947" w:author="Bex Heenan" w:date="2022-04-13T15:21:00Z"/>
          <w:szCs w:val="32"/>
          <w:rPrChange w:id="948" w:author="Bex Heenan" w:date="2022-04-13T15:12:00Z">
            <w:rPr>
              <w:del w:id="949" w:author="Bex Heenan" w:date="2022-04-13T15:21:00Z"/>
              <w:szCs w:val="32"/>
            </w:rPr>
          </w:rPrChange>
        </w:rPr>
      </w:pPr>
      <w:del w:id="950" w:author="Bex Heenan" w:date="2022-04-13T15:21:00Z">
        <w:r w:rsidRPr="007420E1" w:rsidDel="00AF566B">
          <w:rPr>
            <w:sz w:val="32"/>
            <w:szCs w:val="32"/>
            <w:rPrChange w:id="951" w:author="Bex Heenan" w:date="2022-04-13T15:12:00Z">
              <w:rPr>
                <w:sz w:val="32"/>
                <w:szCs w:val="32"/>
              </w:rPr>
            </w:rPrChange>
          </w:rPr>
          <w:delText>TASK 3</w:delText>
        </w:r>
      </w:del>
    </w:p>
    <w:p w14:paraId="464A91E6" w14:textId="028CA47C" w:rsidR="000F25F1" w:rsidRPr="007420E1" w:rsidDel="00AF566B" w:rsidRDefault="000F25F1" w:rsidP="000F25F1">
      <w:pPr>
        <w:pStyle w:val="Heading2"/>
        <w:rPr>
          <w:del w:id="952" w:author="Bex Heenan" w:date="2022-04-13T15:21:00Z"/>
          <w:sz w:val="28"/>
          <w:rPrChange w:id="953" w:author="Bex Heenan" w:date="2022-04-13T15:12:00Z">
            <w:rPr>
              <w:del w:id="954" w:author="Bex Heenan" w:date="2022-04-13T15:21:00Z"/>
              <w:sz w:val="28"/>
            </w:rPr>
          </w:rPrChange>
        </w:rPr>
      </w:pPr>
    </w:p>
    <w:p w14:paraId="35CBFFBE" w14:textId="4A0285A0" w:rsidR="000F25F1" w:rsidRPr="007420E1" w:rsidDel="00AF566B" w:rsidRDefault="000F25F1" w:rsidP="000F25F1">
      <w:pPr>
        <w:pStyle w:val="Heading2"/>
        <w:rPr>
          <w:del w:id="955" w:author="Bex Heenan" w:date="2022-04-13T15:21:00Z"/>
          <w:bCs/>
          <w:sz w:val="28"/>
          <w:rPrChange w:id="956" w:author="Bex Heenan" w:date="2022-04-13T15:12:00Z">
            <w:rPr>
              <w:del w:id="957" w:author="Bex Heenan" w:date="2022-04-13T15:21:00Z"/>
              <w:bCs/>
              <w:sz w:val="28"/>
            </w:rPr>
          </w:rPrChange>
        </w:rPr>
      </w:pPr>
      <w:del w:id="958" w:author="Bex Heenan" w:date="2022-04-13T15:21:00Z">
        <w:r w:rsidRPr="007420E1" w:rsidDel="00AF566B">
          <w:rPr>
            <w:bCs/>
            <w:sz w:val="28"/>
            <w:rPrChange w:id="959" w:author="Bex Heenan" w:date="2022-04-13T15:12:00Z">
              <w:rPr>
                <w:bCs/>
                <w:sz w:val="28"/>
              </w:rPr>
            </w:rPrChange>
          </w:rPr>
          <w:delText>Individual Students</w:delText>
        </w:r>
      </w:del>
    </w:p>
    <w:p w14:paraId="6E1EF808" w14:textId="1FBA044E" w:rsidR="000F25F1" w:rsidRPr="007420E1" w:rsidDel="00AF566B" w:rsidRDefault="000F25F1" w:rsidP="0068397E">
      <w:pPr>
        <w:pStyle w:val="Heading3"/>
        <w:rPr>
          <w:del w:id="960" w:author="Bex Heenan" w:date="2022-04-13T15:21:00Z"/>
          <w:rPrChange w:id="961" w:author="Bex Heenan" w:date="2022-04-13T15:12:00Z">
            <w:rPr>
              <w:del w:id="962" w:author="Bex Heenan" w:date="2022-04-13T15:21:00Z"/>
            </w:rPr>
          </w:rPrChange>
        </w:rPr>
      </w:pPr>
      <w:del w:id="963" w:author="Bex Heenan" w:date="2022-04-13T15:21:00Z">
        <w:r w:rsidRPr="007420E1" w:rsidDel="00AF566B">
          <w:rPr>
            <w:rPrChange w:id="964" w:author="Bex Heenan" w:date="2022-04-13T15:12:00Z">
              <w:rPr/>
            </w:rPrChange>
          </w:rPr>
          <w:delText>Student Detail Overview Report</w:delText>
        </w:r>
      </w:del>
    </w:p>
    <w:p w14:paraId="351E4D35" w14:textId="1E5FE09A" w:rsidR="000F25F1" w:rsidRPr="007420E1" w:rsidDel="00AF566B" w:rsidRDefault="000F25F1" w:rsidP="0068397E">
      <w:pPr>
        <w:pStyle w:val="NoSpacing"/>
        <w:numPr>
          <w:ilvl w:val="0"/>
          <w:numId w:val="31"/>
        </w:numPr>
        <w:rPr>
          <w:del w:id="965" w:author="Bex Heenan" w:date="2022-04-13T15:21:00Z"/>
          <w:rPrChange w:id="966" w:author="Bex Heenan" w:date="2022-04-13T15:12:00Z">
            <w:rPr>
              <w:del w:id="967" w:author="Bex Heenan" w:date="2022-04-13T15:21:00Z"/>
            </w:rPr>
          </w:rPrChange>
        </w:rPr>
      </w:pPr>
      <w:del w:id="968" w:author="Bex Heenan" w:date="2022-04-13T15:21:00Z">
        <w:r w:rsidRPr="007420E1" w:rsidDel="00AF566B">
          <w:rPr>
            <w:rPrChange w:id="969" w:author="Bex Heenan" w:date="2022-04-13T15:12:00Z">
              <w:rPr/>
            </w:rPrChange>
          </w:rPr>
          <w:delText>Navigate to Student Detail Area – Overview Report – Students Level using the blue navigation bar and select a student from the dropdown, or click on a student’s name from the previous report.</w:delText>
        </w:r>
      </w:del>
    </w:p>
    <w:p w14:paraId="6684BF4C" w14:textId="67EFEEA9" w:rsidR="000F25F1" w:rsidRPr="007420E1" w:rsidDel="00AF566B" w:rsidRDefault="000F25F1" w:rsidP="0068397E">
      <w:pPr>
        <w:pStyle w:val="NoSpacing"/>
        <w:numPr>
          <w:ilvl w:val="0"/>
          <w:numId w:val="31"/>
        </w:numPr>
        <w:rPr>
          <w:del w:id="970" w:author="Bex Heenan" w:date="2022-04-13T15:21:00Z"/>
          <w:rPrChange w:id="971" w:author="Bex Heenan" w:date="2022-04-13T15:12:00Z">
            <w:rPr>
              <w:del w:id="972" w:author="Bex Heenan" w:date="2022-04-13T15:21:00Z"/>
            </w:rPr>
          </w:rPrChange>
        </w:rPr>
      </w:pPr>
      <w:del w:id="973" w:author="Bex Heenan" w:date="2022-04-13T15:21:00Z">
        <w:r w:rsidRPr="007420E1" w:rsidDel="00AF566B">
          <w:rPr>
            <w:rPrChange w:id="974" w:author="Bex Heenan" w:date="2022-04-13T15:12:00Z">
              <w:rPr/>
            </w:rPrChange>
          </w:rPr>
          <w:delText>Explain the Student Filters section and how this displays contextual information for the student.</w:delText>
        </w:r>
      </w:del>
    </w:p>
    <w:p w14:paraId="0DABA6AC" w14:textId="7582E665" w:rsidR="000F25F1" w:rsidRPr="007420E1" w:rsidDel="00AF566B" w:rsidRDefault="000F25F1" w:rsidP="0068397E">
      <w:pPr>
        <w:pStyle w:val="NoSpacing"/>
        <w:numPr>
          <w:ilvl w:val="0"/>
          <w:numId w:val="31"/>
        </w:numPr>
        <w:rPr>
          <w:del w:id="975" w:author="Bex Heenan" w:date="2022-04-13T15:21:00Z"/>
          <w:rPrChange w:id="976" w:author="Bex Heenan" w:date="2022-04-13T15:12:00Z">
            <w:rPr>
              <w:del w:id="977" w:author="Bex Heenan" w:date="2022-04-13T15:21:00Z"/>
            </w:rPr>
          </w:rPrChange>
        </w:rPr>
      </w:pPr>
      <w:del w:id="978" w:author="Bex Heenan" w:date="2022-04-13T15:21:00Z">
        <w:r w:rsidRPr="007420E1" w:rsidDel="00AF566B">
          <w:rPr>
            <w:rPrChange w:id="979" w:author="Bex Heenan" w:date="2022-04-13T15:12:00Z">
              <w:rPr/>
            </w:rPrChange>
          </w:rPr>
          <w:delText>Explain the Overall section, if available, and how this can be used to quickly identify how many qualifications the student is above, on or below track to achieve their expected grades.</w:delText>
        </w:r>
      </w:del>
    </w:p>
    <w:p w14:paraId="0D25C2B8" w14:textId="047A0DD9" w:rsidR="000F25F1" w:rsidRPr="007420E1" w:rsidDel="00AF566B" w:rsidRDefault="000F25F1" w:rsidP="0068397E">
      <w:pPr>
        <w:pStyle w:val="NoSpacing"/>
        <w:numPr>
          <w:ilvl w:val="0"/>
          <w:numId w:val="31"/>
        </w:numPr>
        <w:rPr>
          <w:del w:id="980" w:author="Bex Heenan" w:date="2022-04-13T15:21:00Z"/>
          <w:rPrChange w:id="981" w:author="Bex Heenan" w:date="2022-04-13T15:12:00Z">
            <w:rPr>
              <w:del w:id="982" w:author="Bex Heenan" w:date="2022-04-13T15:21:00Z"/>
            </w:rPr>
          </w:rPrChange>
        </w:rPr>
      </w:pPr>
      <w:del w:id="983" w:author="Bex Heenan" w:date="2022-04-13T15:21:00Z">
        <w:r w:rsidRPr="007420E1" w:rsidDel="00AF566B">
          <w:rPr>
            <w:rPrChange w:id="984" w:author="Bex Heenan" w:date="2022-04-13T15:12:00Z">
              <w:rPr/>
            </w:rPrChange>
          </w:rPr>
          <w:delText>Explain the Qualifications section, which shows the grades the student has achieved compared to their expected grades for that term.</w:delText>
        </w:r>
      </w:del>
    </w:p>
    <w:p w14:paraId="7CABC317" w14:textId="0542DE5B" w:rsidR="000F25F1" w:rsidRPr="007420E1" w:rsidDel="00AF566B" w:rsidRDefault="000F25F1" w:rsidP="0068397E">
      <w:pPr>
        <w:pStyle w:val="NoSpacing"/>
        <w:numPr>
          <w:ilvl w:val="0"/>
          <w:numId w:val="31"/>
        </w:numPr>
        <w:rPr>
          <w:del w:id="985" w:author="Bex Heenan" w:date="2022-04-13T15:21:00Z"/>
          <w:rPrChange w:id="986" w:author="Bex Heenan" w:date="2022-04-13T15:12:00Z">
            <w:rPr>
              <w:del w:id="987" w:author="Bex Heenan" w:date="2022-04-13T15:21:00Z"/>
            </w:rPr>
          </w:rPrChange>
        </w:rPr>
      </w:pPr>
      <w:del w:id="988" w:author="Bex Heenan" w:date="2022-04-13T15:21:00Z">
        <w:r w:rsidRPr="007420E1" w:rsidDel="00AF566B">
          <w:rPr>
            <w:rPrChange w:id="989" w:author="Bex Heenan" w:date="2022-04-13T15:12:00Z">
              <w:rPr/>
            </w:rPrChange>
          </w:rPr>
          <w:delText>Show and explain student flightpaths, including how to change the qualification or type of chart shown (plotted expectation or line of best fit).</w:delText>
        </w:r>
      </w:del>
    </w:p>
    <w:p w14:paraId="646836AD" w14:textId="53A6D906" w:rsidR="000F25F1" w:rsidRPr="007420E1" w:rsidDel="00AF566B" w:rsidRDefault="000F25F1" w:rsidP="0068397E">
      <w:pPr>
        <w:pStyle w:val="NoSpacing"/>
        <w:numPr>
          <w:ilvl w:val="0"/>
          <w:numId w:val="31"/>
        </w:numPr>
        <w:rPr>
          <w:del w:id="990" w:author="Bex Heenan" w:date="2022-04-13T15:21:00Z"/>
          <w:rPrChange w:id="991" w:author="Bex Heenan" w:date="2022-04-13T15:12:00Z">
            <w:rPr>
              <w:del w:id="992" w:author="Bex Heenan" w:date="2022-04-13T15:21:00Z"/>
            </w:rPr>
          </w:rPrChange>
        </w:rPr>
      </w:pPr>
      <w:del w:id="993" w:author="Bex Heenan" w:date="2022-04-13T15:21:00Z">
        <w:r w:rsidRPr="007420E1" w:rsidDel="00AF566B">
          <w:rPr>
            <w:rPrChange w:id="994" w:author="Bex Heenan" w:date="2022-04-13T15:12:00Z">
              <w:rPr/>
            </w:rPrChange>
          </w:rPr>
          <w:delText>Select Track in the Dataset tab to show how this displays the student’s performance over time.</w:delText>
        </w:r>
      </w:del>
    </w:p>
    <w:p w14:paraId="0D06654A" w14:textId="3F0C181B" w:rsidR="000F25F1" w:rsidRPr="007420E1" w:rsidDel="00AF566B" w:rsidRDefault="000F25F1" w:rsidP="0068397E">
      <w:pPr>
        <w:pStyle w:val="NoSpacing"/>
        <w:numPr>
          <w:ilvl w:val="0"/>
          <w:numId w:val="31"/>
        </w:numPr>
        <w:rPr>
          <w:del w:id="995" w:author="Bex Heenan" w:date="2022-04-13T15:21:00Z"/>
          <w:rPrChange w:id="996" w:author="Bex Heenan" w:date="2022-04-13T15:12:00Z">
            <w:rPr>
              <w:del w:id="997" w:author="Bex Heenan" w:date="2022-04-13T15:21:00Z"/>
            </w:rPr>
          </w:rPrChange>
        </w:rPr>
      </w:pPr>
      <w:del w:id="998" w:author="Bex Heenan" w:date="2022-04-13T15:21:00Z">
        <w:r w:rsidRPr="007420E1" w:rsidDel="00AF566B">
          <w:rPr>
            <w:rPrChange w:id="999" w:author="Bex Heenan" w:date="2022-04-13T15:12:00Z">
              <w:rPr/>
            </w:rPrChange>
          </w:rPr>
          <w:delText>Explain the tracker colour coding.</w:delText>
        </w:r>
      </w:del>
    </w:p>
    <w:p w14:paraId="49688493" w14:textId="48EAF610" w:rsidR="000F25F1" w:rsidRPr="007420E1" w:rsidDel="00AF566B" w:rsidRDefault="000F25F1" w:rsidP="0068397E">
      <w:pPr>
        <w:pStyle w:val="NoSpacing"/>
        <w:numPr>
          <w:ilvl w:val="0"/>
          <w:numId w:val="31"/>
        </w:numPr>
        <w:rPr>
          <w:del w:id="1000" w:author="Bex Heenan" w:date="2022-04-13T15:21:00Z"/>
          <w:rPrChange w:id="1001" w:author="Bex Heenan" w:date="2022-04-13T15:12:00Z">
            <w:rPr>
              <w:del w:id="1002" w:author="Bex Heenan" w:date="2022-04-13T15:21:00Z"/>
            </w:rPr>
          </w:rPrChange>
        </w:rPr>
      </w:pPr>
      <w:del w:id="1003" w:author="Bex Heenan" w:date="2022-04-13T15:21:00Z">
        <w:r w:rsidRPr="007420E1" w:rsidDel="00AF566B">
          <w:rPr>
            <w:rPrChange w:id="1004" w:author="Bex Heenan" w:date="2022-04-13T15:12:00Z">
              <w:rPr/>
            </w:rPrChange>
          </w:rPr>
          <w:delText>Select Targets in the Compare dropdown in the Dataset tab to investigate any anomalies.</w:delText>
        </w:r>
      </w:del>
    </w:p>
    <w:p w14:paraId="49B2DA30" w14:textId="28F7C565" w:rsidR="000F25F1" w:rsidRPr="007420E1" w:rsidDel="00AF566B" w:rsidRDefault="000F25F1" w:rsidP="0068397E">
      <w:pPr>
        <w:pStyle w:val="NoSpacing"/>
        <w:numPr>
          <w:ilvl w:val="0"/>
          <w:numId w:val="31"/>
        </w:numPr>
        <w:rPr>
          <w:del w:id="1005" w:author="Bex Heenan" w:date="2022-04-13T15:21:00Z"/>
          <w:rPrChange w:id="1006" w:author="Bex Heenan" w:date="2022-04-13T15:12:00Z">
            <w:rPr>
              <w:del w:id="1007" w:author="Bex Heenan" w:date="2022-04-13T15:21:00Z"/>
            </w:rPr>
          </w:rPrChange>
        </w:rPr>
      </w:pPr>
      <w:del w:id="1008" w:author="Bex Heenan" w:date="2022-04-13T15:21:00Z">
        <w:r w:rsidRPr="007420E1" w:rsidDel="00AF566B">
          <w:rPr>
            <w:rPrChange w:id="1009" w:author="Bex Heenan" w:date="2022-04-13T15:12:00Z">
              <w:rPr/>
            </w:rPrChange>
          </w:rPr>
          <w:delText>Select ‘None’ in the Compare dropdown and ‘View’ in the Dataset tab to return to the original report.</w:delText>
        </w:r>
        <w:r w:rsidRPr="007420E1" w:rsidDel="00AF566B">
          <w:rPr>
            <w:rPrChange w:id="1010" w:author="Bex Heenan" w:date="2022-04-13T15:12:00Z">
              <w:rPr/>
            </w:rPrChange>
          </w:rPr>
          <w:br/>
        </w:r>
      </w:del>
    </w:p>
    <w:p w14:paraId="6D6934A8" w14:textId="2B5886FB" w:rsidR="000F25F1" w:rsidRPr="007420E1" w:rsidDel="00AF566B" w:rsidRDefault="000F25F1" w:rsidP="0068397E">
      <w:pPr>
        <w:pStyle w:val="GuideIcons"/>
        <w:jc w:val="center"/>
        <w:rPr>
          <w:del w:id="1011" w:author="Bex Heenan" w:date="2022-04-13T15:21:00Z"/>
          <w:szCs w:val="32"/>
          <w:rPrChange w:id="1012" w:author="Bex Heenan" w:date="2022-04-13T15:12:00Z">
            <w:rPr>
              <w:del w:id="1013" w:author="Bex Heenan" w:date="2022-04-13T15:21:00Z"/>
              <w:szCs w:val="32"/>
            </w:rPr>
          </w:rPrChange>
        </w:rPr>
      </w:pPr>
      <w:del w:id="1014" w:author="Bex Heenan" w:date="2022-04-13T15:21:00Z">
        <w:r w:rsidRPr="007420E1" w:rsidDel="00AF566B">
          <w:rPr>
            <w:sz w:val="32"/>
            <w:szCs w:val="32"/>
            <w:rPrChange w:id="1015" w:author="Bex Heenan" w:date="2022-04-13T15:12:00Z">
              <w:rPr>
                <w:sz w:val="32"/>
                <w:szCs w:val="32"/>
              </w:rPr>
            </w:rPrChange>
          </w:rPr>
          <w:delText>TASK 4</w:delText>
        </w:r>
      </w:del>
    </w:p>
    <w:p w14:paraId="78160D56" w14:textId="7E3F0B65" w:rsidR="000F25F1" w:rsidRPr="007420E1" w:rsidDel="00AF566B" w:rsidRDefault="000F25F1" w:rsidP="000F25F1">
      <w:pPr>
        <w:pStyle w:val="Heading2"/>
        <w:rPr>
          <w:del w:id="1016" w:author="Bex Heenan" w:date="2022-04-13T15:21:00Z"/>
          <w:sz w:val="28"/>
          <w:rPrChange w:id="1017" w:author="Bex Heenan" w:date="2022-04-13T15:12:00Z">
            <w:rPr>
              <w:del w:id="1018" w:author="Bex Heenan" w:date="2022-04-13T15:21:00Z"/>
              <w:sz w:val="28"/>
            </w:rPr>
          </w:rPrChange>
        </w:rPr>
      </w:pPr>
    </w:p>
    <w:p w14:paraId="14F9DC52" w14:textId="7F2695F9" w:rsidR="0068397E" w:rsidRPr="007420E1" w:rsidDel="00AF566B" w:rsidRDefault="0068397E">
      <w:pPr>
        <w:spacing w:after="0" w:line="240" w:lineRule="auto"/>
        <w:rPr>
          <w:del w:id="1019" w:author="Bex Heenan" w:date="2022-04-13T15:21:00Z"/>
          <w:rFonts w:ascii="Franklin Gothic Book" w:hAnsi="Franklin Gothic Book"/>
          <w:b/>
          <w:bCs/>
          <w:color w:val="333333"/>
          <w:sz w:val="28"/>
          <w:rPrChange w:id="1020" w:author="Bex Heenan" w:date="2022-04-13T15:12:00Z">
            <w:rPr>
              <w:del w:id="1021" w:author="Bex Heenan" w:date="2022-04-13T15:21:00Z"/>
              <w:rFonts w:ascii="Franklin Gothic Book" w:hAnsi="Franklin Gothic Book"/>
              <w:b/>
              <w:bCs/>
              <w:color w:val="333333"/>
              <w:sz w:val="28"/>
            </w:rPr>
          </w:rPrChange>
        </w:rPr>
      </w:pPr>
      <w:del w:id="1022" w:author="Bex Heenan" w:date="2022-04-13T15:21:00Z">
        <w:r w:rsidRPr="007420E1" w:rsidDel="00AF566B">
          <w:rPr>
            <w:rFonts w:ascii="Franklin Gothic Book" w:hAnsi="Franklin Gothic Book"/>
            <w:bCs/>
            <w:sz w:val="28"/>
            <w:rPrChange w:id="1023" w:author="Bex Heenan" w:date="2022-04-13T15:12:00Z">
              <w:rPr>
                <w:bCs/>
                <w:sz w:val="28"/>
              </w:rPr>
            </w:rPrChange>
          </w:rPr>
          <w:br w:type="page"/>
        </w:r>
      </w:del>
    </w:p>
    <w:p w14:paraId="010A8346" w14:textId="72A73A8C" w:rsidR="000F25F1" w:rsidRPr="007420E1" w:rsidDel="00AF566B" w:rsidRDefault="000F25F1" w:rsidP="000F25F1">
      <w:pPr>
        <w:pStyle w:val="Heading2"/>
        <w:rPr>
          <w:del w:id="1024" w:author="Bex Heenan" w:date="2022-04-13T15:21:00Z"/>
          <w:bCs/>
          <w:sz w:val="28"/>
          <w:rPrChange w:id="1025" w:author="Bex Heenan" w:date="2022-04-13T15:12:00Z">
            <w:rPr>
              <w:del w:id="1026" w:author="Bex Heenan" w:date="2022-04-13T15:21:00Z"/>
              <w:bCs/>
              <w:sz w:val="28"/>
            </w:rPr>
          </w:rPrChange>
        </w:rPr>
      </w:pPr>
      <w:del w:id="1027" w:author="Bex Heenan" w:date="2022-04-13T15:21:00Z">
        <w:r w:rsidRPr="007420E1" w:rsidDel="00AF566B">
          <w:rPr>
            <w:bCs/>
            <w:sz w:val="28"/>
            <w:rPrChange w:id="1028" w:author="Bex Heenan" w:date="2022-04-13T15:12:00Z">
              <w:rPr>
                <w:bCs/>
                <w:sz w:val="28"/>
              </w:rPr>
            </w:rPrChange>
          </w:rPr>
          <w:delText>Class Performance</w:delText>
        </w:r>
      </w:del>
    </w:p>
    <w:p w14:paraId="0B5ABE9E" w14:textId="4104A4F0" w:rsidR="000F25F1" w:rsidRPr="007420E1" w:rsidDel="00AF566B" w:rsidRDefault="000F25F1" w:rsidP="0068397E">
      <w:pPr>
        <w:pStyle w:val="Heading3"/>
        <w:rPr>
          <w:del w:id="1029" w:author="Bex Heenan" w:date="2022-04-13T15:21:00Z"/>
          <w:rPrChange w:id="1030" w:author="Bex Heenan" w:date="2022-04-13T15:12:00Z">
            <w:rPr>
              <w:del w:id="1031" w:author="Bex Heenan" w:date="2022-04-13T15:21:00Z"/>
            </w:rPr>
          </w:rPrChange>
        </w:rPr>
      </w:pPr>
      <w:del w:id="1032" w:author="Bex Heenan" w:date="2022-04-13T15:21:00Z">
        <w:r w:rsidRPr="007420E1" w:rsidDel="00AF566B">
          <w:rPr>
            <w:rPrChange w:id="1033" w:author="Bex Heenan" w:date="2022-04-13T15:12:00Z">
              <w:rPr/>
            </w:rPrChange>
          </w:rPr>
          <w:delText>Grades Totals Report</w:delText>
        </w:r>
      </w:del>
    </w:p>
    <w:p w14:paraId="334F70FE" w14:textId="11C7A0DD" w:rsidR="000F25F1" w:rsidRPr="007420E1" w:rsidDel="00AF566B" w:rsidRDefault="000F25F1" w:rsidP="0068397E">
      <w:pPr>
        <w:pStyle w:val="NoSpacing"/>
        <w:numPr>
          <w:ilvl w:val="0"/>
          <w:numId w:val="32"/>
        </w:numPr>
        <w:rPr>
          <w:del w:id="1034" w:author="Bex Heenan" w:date="2022-04-13T15:21:00Z"/>
          <w:rPrChange w:id="1035" w:author="Bex Heenan" w:date="2022-04-13T15:12:00Z">
            <w:rPr>
              <w:del w:id="1036" w:author="Bex Heenan" w:date="2022-04-13T15:21:00Z"/>
            </w:rPr>
          </w:rPrChange>
        </w:rPr>
      </w:pPr>
      <w:del w:id="1037" w:author="Bex Heenan" w:date="2022-04-13T15:21:00Z">
        <w:r w:rsidRPr="007420E1" w:rsidDel="00AF566B">
          <w:rPr>
            <w:rPrChange w:id="1038" w:author="Bex Heenan" w:date="2022-04-13T15:12:00Z">
              <w:rPr/>
            </w:rPrChange>
          </w:rPr>
          <w:delText>Navigate to Grades Area – Totals Report – Classes Level and select a qualification from the Qualification dropdown in the Options tab.</w:delText>
        </w:r>
      </w:del>
    </w:p>
    <w:p w14:paraId="09AE8B18" w14:textId="3521FC5F" w:rsidR="000F25F1" w:rsidRPr="007420E1" w:rsidDel="00AF566B" w:rsidRDefault="000F25F1" w:rsidP="0068397E">
      <w:pPr>
        <w:pStyle w:val="NoSpacing"/>
        <w:numPr>
          <w:ilvl w:val="0"/>
          <w:numId w:val="32"/>
        </w:numPr>
        <w:rPr>
          <w:del w:id="1039" w:author="Bex Heenan" w:date="2022-04-13T15:21:00Z"/>
          <w:rPrChange w:id="1040" w:author="Bex Heenan" w:date="2022-04-13T15:12:00Z">
            <w:rPr>
              <w:del w:id="1041" w:author="Bex Heenan" w:date="2022-04-13T15:21:00Z"/>
            </w:rPr>
          </w:rPrChange>
        </w:rPr>
      </w:pPr>
      <w:del w:id="1042" w:author="Bex Heenan" w:date="2022-04-13T15:21:00Z">
        <w:r w:rsidRPr="007420E1" w:rsidDel="00AF566B">
          <w:rPr>
            <w:rPrChange w:id="1043" w:author="Bex Heenan" w:date="2022-04-13T15:12:00Z">
              <w:rPr/>
            </w:rPrChange>
          </w:rPr>
          <w:delText>Explain how this shows the total grades and points achieved for each class in the selected qualification.</w:delText>
        </w:r>
      </w:del>
    </w:p>
    <w:p w14:paraId="081AC624" w14:textId="4C12A6D1" w:rsidR="000F25F1" w:rsidRPr="007420E1" w:rsidDel="00AF566B" w:rsidRDefault="000F25F1" w:rsidP="0068397E">
      <w:pPr>
        <w:pStyle w:val="NoSpacing"/>
        <w:numPr>
          <w:ilvl w:val="0"/>
          <w:numId w:val="32"/>
        </w:numPr>
        <w:rPr>
          <w:del w:id="1044" w:author="Bex Heenan" w:date="2022-04-13T15:21:00Z"/>
          <w:rPrChange w:id="1045" w:author="Bex Heenan" w:date="2022-04-13T15:12:00Z">
            <w:rPr>
              <w:del w:id="1046" w:author="Bex Heenan" w:date="2022-04-13T15:21:00Z"/>
            </w:rPr>
          </w:rPrChange>
        </w:rPr>
      </w:pPr>
      <w:del w:id="1047" w:author="Bex Heenan" w:date="2022-04-13T15:21:00Z">
        <w:r w:rsidRPr="007420E1" w:rsidDel="00AF566B">
          <w:rPr>
            <w:rPrChange w:id="1048" w:author="Bex Heenan" w:date="2022-04-13T15:12:00Z">
              <w:rPr/>
            </w:rPrChange>
          </w:rPr>
          <w:delText>Click % to switch to view percentages and select ‘Below Track’ in the Sort dropdown to compare classes performing below their expectations.</w:delText>
        </w:r>
      </w:del>
    </w:p>
    <w:p w14:paraId="06300792" w14:textId="294CFC63" w:rsidR="000F25F1" w:rsidRPr="007420E1" w:rsidDel="00AF566B" w:rsidRDefault="000F25F1" w:rsidP="0068397E">
      <w:pPr>
        <w:pStyle w:val="NoSpacing"/>
        <w:numPr>
          <w:ilvl w:val="0"/>
          <w:numId w:val="32"/>
        </w:numPr>
        <w:rPr>
          <w:del w:id="1049" w:author="Bex Heenan" w:date="2022-04-13T15:21:00Z"/>
          <w:rPrChange w:id="1050" w:author="Bex Heenan" w:date="2022-04-13T15:12:00Z">
            <w:rPr>
              <w:del w:id="1051" w:author="Bex Heenan" w:date="2022-04-13T15:21:00Z"/>
            </w:rPr>
          </w:rPrChange>
        </w:rPr>
      </w:pPr>
      <w:del w:id="1052" w:author="Bex Heenan" w:date="2022-04-13T15:21:00Z">
        <w:r w:rsidRPr="007420E1" w:rsidDel="00AF566B">
          <w:rPr>
            <w:rPrChange w:id="1053" w:author="Bex Heenan" w:date="2022-04-13T15:12:00Z">
              <w:rPr/>
            </w:rPrChange>
          </w:rPr>
          <w:delText>Use the Sub/Whole toggle to change to either take differences in whole or sub grades into account.</w:delText>
        </w:r>
      </w:del>
    </w:p>
    <w:p w14:paraId="7B9F1582" w14:textId="569E2BEC" w:rsidR="000F25F1" w:rsidRPr="007420E1" w:rsidDel="00AF566B" w:rsidRDefault="000F25F1" w:rsidP="0068397E">
      <w:pPr>
        <w:pStyle w:val="NoSpacing"/>
        <w:numPr>
          <w:ilvl w:val="0"/>
          <w:numId w:val="32"/>
        </w:numPr>
        <w:rPr>
          <w:del w:id="1054" w:author="Bex Heenan" w:date="2022-04-13T15:21:00Z"/>
          <w:rPrChange w:id="1055" w:author="Bex Heenan" w:date="2022-04-13T15:12:00Z">
            <w:rPr>
              <w:del w:id="1056" w:author="Bex Heenan" w:date="2022-04-13T15:21:00Z"/>
            </w:rPr>
          </w:rPrChange>
        </w:rPr>
      </w:pPr>
      <w:del w:id="1057" w:author="Bex Heenan" w:date="2022-04-13T15:21:00Z">
        <w:r w:rsidRPr="007420E1" w:rsidDel="00AF566B">
          <w:rPr>
            <w:rPrChange w:id="1058" w:author="Bex Heenan" w:date="2022-04-13T15:12:00Z">
              <w:rPr/>
            </w:rPrChange>
          </w:rPr>
          <w:delText>Compare individual classes to overall performance using the Summary row.</w:delText>
        </w:r>
        <w:r w:rsidRPr="007420E1" w:rsidDel="00AF566B">
          <w:rPr>
            <w:rPrChange w:id="1059" w:author="Bex Heenan" w:date="2022-04-13T15:12:00Z">
              <w:rPr/>
            </w:rPrChange>
          </w:rPr>
          <w:br/>
        </w:r>
      </w:del>
    </w:p>
    <w:p w14:paraId="21091DE4" w14:textId="027A4329" w:rsidR="000F25F1" w:rsidRPr="007420E1" w:rsidDel="00AF566B" w:rsidRDefault="000F25F1" w:rsidP="0068397E">
      <w:pPr>
        <w:pStyle w:val="Heading3"/>
        <w:rPr>
          <w:del w:id="1060" w:author="Bex Heenan" w:date="2022-04-13T15:21:00Z"/>
          <w:rPrChange w:id="1061" w:author="Bex Heenan" w:date="2022-04-13T15:12:00Z">
            <w:rPr>
              <w:del w:id="1062" w:author="Bex Heenan" w:date="2022-04-13T15:21:00Z"/>
            </w:rPr>
          </w:rPrChange>
        </w:rPr>
      </w:pPr>
      <w:del w:id="1063" w:author="Bex Heenan" w:date="2022-04-13T15:21:00Z">
        <w:r w:rsidRPr="007420E1" w:rsidDel="00AF566B">
          <w:rPr>
            <w:rPrChange w:id="1064" w:author="Bex Heenan" w:date="2022-04-13T15:12:00Z">
              <w:rPr/>
            </w:rPrChange>
          </w:rPr>
          <w:delText>Grades Overview Report</w:delText>
        </w:r>
      </w:del>
    </w:p>
    <w:p w14:paraId="75CC8738" w14:textId="720883B2" w:rsidR="000F25F1" w:rsidRPr="007420E1" w:rsidDel="00AF566B" w:rsidRDefault="000F25F1" w:rsidP="0068397E">
      <w:pPr>
        <w:pStyle w:val="NoSpacing"/>
        <w:numPr>
          <w:ilvl w:val="0"/>
          <w:numId w:val="33"/>
        </w:numPr>
        <w:rPr>
          <w:del w:id="1065" w:author="Bex Heenan" w:date="2022-04-13T15:21:00Z"/>
          <w:rPrChange w:id="1066" w:author="Bex Heenan" w:date="2022-04-13T15:12:00Z">
            <w:rPr>
              <w:del w:id="1067" w:author="Bex Heenan" w:date="2022-04-13T15:21:00Z"/>
            </w:rPr>
          </w:rPrChange>
        </w:rPr>
      </w:pPr>
      <w:del w:id="1068" w:author="Bex Heenan" w:date="2022-04-13T15:21:00Z">
        <w:r w:rsidRPr="007420E1" w:rsidDel="00AF566B">
          <w:rPr>
            <w:rPrChange w:id="1069" w:author="Bex Heenan" w:date="2022-04-13T15:12:00Z">
              <w:rPr/>
            </w:rPrChange>
          </w:rPr>
          <w:delText>Navigate to Grades Area – Overview Report – Classes Level.</w:delText>
        </w:r>
      </w:del>
    </w:p>
    <w:p w14:paraId="426C75EA" w14:textId="373A00D2" w:rsidR="000F25F1" w:rsidRPr="007420E1" w:rsidDel="00AF566B" w:rsidRDefault="000F25F1" w:rsidP="0068397E">
      <w:pPr>
        <w:pStyle w:val="NoSpacing"/>
        <w:numPr>
          <w:ilvl w:val="0"/>
          <w:numId w:val="33"/>
        </w:numPr>
        <w:rPr>
          <w:del w:id="1070" w:author="Bex Heenan" w:date="2022-04-13T15:21:00Z"/>
          <w:rPrChange w:id="1071" w:author="Bex Heenan" w:date="2022-04-13T15:12:00Z">
            <w:rPr>
              <w:del w:id="1072" w:author="Bex Heenan" w:date="2022-04-13T15:21:00Z"/>
            </w:rPr>
          </w:rPrChange>
        </w:rPr>
      </w:pPr>
      <w:del w:id="1073" w:author="Bex Heenan" w:date="2022-04-13T15:21:00Z">
        <w:r w:rsidRPr="007420E1" w:rsidDel="00AF566B">
          <w:rPr>
            <w:rPrChange w:id="1074" w:author="Bex Heenan" w:date="2022-04-13T15:12:00Z">
              <w:rPr/>
            </w:rPrChange>
          </w:rPr>
          <w:delText>Explain how this shows a summary of figures, such as grade counts, totals and averages which can be used to compare class performance to one another.</w:delText>
        </w:r>
      </w:del>
    </w:p>
    <w:p w14:paraId="55F4748A" w14:textId="555273B9" w:rsidR="000F25F1" w:rsidRPr="007420E1" w:rsidDel="00AF566B" w:rsidRDefault="000F25F1" w:rsidP="0068397E">
      <w:pPr>
        <w:pStyle w:val="NoSpacing"/>
        <w:numPr>
          <w:ilvl w:val="0"/>
          <w:numId w:val="33"/>
        </w:numPr>
        <w:rPr>
          <w:del w:id="1075" w:author="Bex Heenan" w:date="2022-04-13T15:21:00Z"/>
          <w:rPrChange w:id="1076" w:author="Bex Heenan" w:date="2022-04-13T15:12:00Z">
            <w:rPr>
              <w:del w:id="1077" w:author="Bex Heenan" w:date="2022-04-13T15:21:00Z"/>
            </w:rPr>
          </w:rPrChange>
        </w:rPr>
      </w:pPr>
      <w:del w:id="1078" w:author="Bex Heenan" w:date="2022-04-13T15:21:00Z">
        <w:r w:rsidRPr="007420E1" w:rsidDel="00AF566B">
          <w:rPr>
            <w:rPrChange w:id="1079" w:author="Bex Heenan" w:date="2022-04-13T15:12:00Z">
              <w:rPr/>
            </w:rPrChange>
          </w:rPr>
          <w:delText>Apply cumulative by clicking the curved graph next to ‘Standard’ and use the summary row to see the percentage of students achieving a pass (9-4 for a standard pass and 9-5 for a strong pass).</w:delText>
        </w:r>
      </w:del>
    </w:p>
    <w:p w14:paraId="1E27A681" w14:textId="2BAE0897" w:rsidR="000F25F1" w:rsidRPr="007420E1" w:rsidDel="00AF566B" w:rsidRDefault="000F25F1" w:rsidP="0068397E">
      <w:pPr>
        <w:pStyle w:val="NoSpacing"/>
        <w:numPr>
          <w:ilvl w:val="0"/>
          <w:numId w:val="33"/>
        </w:numPr>
        <w:rPr>
          <w:del w:id="1080" w:author="Bex Heenan" w:date="2022-04-13T15:21:00Z"/>
          <w:rPrChange w:id="1081" w:author="Bex Heenan" w:date="2022-04-13T15:12:00Z">
            <w:rPr>
              <w:del w:id="1082" w:author="Bex Heenan" w:date="2022-04-13T15:21:00Z"/>
            </w:rPr>
          </w:rPrChange>
        </w:rPr>
      </w:pPr>
      <w:del w:id="1083" w:author="Bex Heenan" w:date="2022-04-13T15:21:00Z">
        <w:r w:rsidRPr="007420E1" w:rsidDel="00AF566B">
          <w:rPr>
            <w:rPrChange w:id="1084" w:author="Bex Heenan" w:date="2022-04-13T15:12:00Z">
              <w:rPr/>
            </w:rPrChange>
          </w:rPr>
          <w:delText>Switch back to count (abacus symbol) and standard view.</w:delText>
        </w:r>
      </w:del>
    </w:p>
    <w:p w14:paraId="722B6A91" w14:textId="763DEBAD" w:rsidR="000F25F1" w:rsidRPr="007420E1" w:rsidDel="00AF566B" w:rsidRDefault="000F25F1" w:rsidP="0068397E">
      <w:pPr>
        <w:pStyle w:val="NoSpacing"/>
        <w:numPr>
          <w:ilvl w:val="0"/>
          <w:numId w:val="33"/>
        </w:numPr>
        <w:rPr>
          <w:del w:id="1085" w:author="Bex Heenan" w:date="2022-04-13T15:21:00Z"/>
          <w:rPrChange w:id="1086" w:author="Bex Heenan" w:date="2022-04-13T15:12:00Z">
            <w:rPr>
              <w:del w:id="1087" w:author="Bex Heenan" w:date="2022-04-13T15:21:00Z"/>
            </w:rPr>
          </w:rPrChange>
        </w:rPr>
      </w:pPr>
      <w:del w:id="1088" w:author="Bex Heenan" w:date="2022-04-13T15:21:00Z">
        <w:r w:rsidRPr="007420E1" w:rsidDel="00AF566B">
          <w:rPr>
            <w:rPrChange w:id="1089" w:author="Bex Heenan" w:date="2022-04-13T15:12:00Z">
              <w:rPr/>
            </w:rPrChange>
          </w:rPr>
          <w:delText>Select a data set (e.g. Targets) in the Compare dropdown in the Dataset tab to investigate any anomalies.</w:delText>
        </w:r>
        <w:r w:rsidRPr="007420E1" w:rsidDel="00AF566B">
          <w:rPr>
            <w:rPrChange w:id="1090" w:author="Bex Heenan" w:date="2022-04-13T15:12:00Z">
              <w:rPr/>
            </w:rPrChange>
          </w:rPr>
          <w:br/>
        </w:r>
      </w:del>
    </w:p>
    <w:p w14:paraId="06A4365D" w14:textId="1F63D895" w:rsidR="000F25F1" w:rsidRPr="007420E1" w:rsidDel="00AF566B" w:rsidRDefault="000F25F1" w:rsidP="000F25F1">
      <w:pPr>
        <w:pStyle w:val="Heading2"/>
        <w:rPr>
          <w:del w:id="1091" w:author="Bex Heenan" w:date="2022-04-13T15:21:00Z"/>
          <w:sz w:val="28"/>
          <w:rPrChange w:id="1092" w:author="Bex Heenan" w:date="2022-04-13T15:12:00Z">
            <w:rPr>
              <w:del w:id="1093" w:author="Bex Heenan" w:date="2022-04-13T15:21:00Z"/>
              <w:sz w:val="28"/>
            </w:rPr>
          </w:rPrChange>
        </w:rPr>
      </w:pPr>
      <w:del w:id="1094" w:author="Bex Heenan" w:date="2022-04-13T15:21:00Z">
        <w:r w:rsidRPr="007420E1" w:rsidDel="00AF566B">
          <w:rPr>
            <w:bCs/>
            <w:sz w:val="28"/>
            <w:rPrChange w:id="1095" w:author="Bex Heenan" w:date="2022-04-13T15:12:00Z">
              <w:rPr>
                <w:bCs/>
                <w:sz w:val="28"/>
              </w:rPr>
            </w:rPrChange>
          </w:rPr>
          <w:delText>Tracker</w:delText>
        </w:r>
      </w:del>
    </w:p>
    <w:p w14:paraId="64C640A9" w14:textId="27054E50" w:rsidR="000F25F1" w:rsidRPr="007420E1" w:rsidDel="00AF566B" w:rsidRDefault="000F25F1" w:rsidP="0068397E">
      <w:pPr>
        <w:pStyle w:val="NoSpacing"/>
        <w:numPr>
          <w:ilvl w:val="0"/>
          <w:numId w:val="34"/>
        </w:numPr>
        <w:rPr>
          <w:del w:id="1096" w:author="Bex Heenan" w:date="2022-04-13T15:21:00Z"/>
          <w:rPrChange w:id="1097" w:author="Bex Heenan" w:date="2022-04-13T15:12:00Z">
            <w:rPr>
              <w:del w:id="1098" w:author="Bex Heenan" w:date="2022-04-13T15:21:00Z"/>
            </w:rPr>
          </w:rPrChange>
        </w:rPr>
      </w:pPr>
      <w:del w:id="1099" w:author="Bex Heenan" w:date="2022-04-13T15:21:00Z">
        <w:r w:rsidRPr="007420E1" w:rsidDel="00AF566B">
          <w:rPr>
            <w:rPrChange w:id="1100" w:author="Bex Heenan" w:date="2022-04-13T15:12:00Z">
              <w:rPr/>
            </w:rPrChange>
          </w:rPr>
          <w:delText>Select Track in the Dataset tab to show how this displays each class’s average points over time.</w:delText>
        </w:r>
      </w:del>
    </w:p>
    <w:p w14:paraId="24AB7A0C" w14:textId="5D6CA8A1" w:rsidR="000F25F1" w:rsidRPr="007420E1" w:rsidDel="00AF566B" w:rsidRDefault="000F25F1" w:rsidP="0068397E">
      <w:pPr>
        <w:pStyle w:val="NoSpacing"/>
        <w:numPr>
          <w:ilvl w:val="0"/>
          <w:numId w:val="34"/>
        </w:numPr>
        <w:rPr>
          <w:del w:id="1101" w:author="Bex Heenan" w:date="2022-04-13T15:21:00Z"/>
          <w:rPrChange w:id="1102" w:author="Bex Heenan" w:date="2022-04-13T15:12:00Z">
            <w:rPr>
              <w:del w:id="1103" w:author="Bex Heenan" w:date="2022-04-13T15:21:00Z"/>
            </w:rPr>
          </w:rPrChange>
        </w:rPr>
      </w:pPr>
      <w:del w:id="1104" w:author="Bex Heenan" w:date="2022-04-13T15:21:00Z">
        <w:r w:rsidRPr="007420E1" w:rsidDel="00AF566B">
          <w:rPr>
            <w:rPrChange w:id="1105" w:author="Bex Heenan" w:date="2022-04-13T15:12:00Z">
              <w:rPr/>
            </w:rPrChange>
          </w:rPr>
          <w:delText>Explain the tracker colour coding and how this is comparing to Targets as the Compare selection is still applied.</w:delText>
        </w:r>
      </w:del>
    </w:p>
    <w:p w14:paraId="6175F25A" w14:textId="0716D220" w:rsidR="000F25F1" w:rsidRPr="007420E1" w:rsidDel="00AF566B" w:rsidRDefault="000F25F1" w:rsidP="0068397E">
      <w:pPr>
        <w:pStyle w:val="NoSpacing"/>
        <w:numPr>
          <w:ilvl w:val="0"/>
          <w:numId w:val="34"/>
        </w:numPr>
        <w:rPr>
          <w:del w:id="1106" w:author="Bex Heenan" w:date="2022-04-13T15:21:00Z"/>
          <w:rPrChange w:id="1107" w:author="Bex Heenan" w:date="2022-04-13T15:12:00Z">
            <w:rPr>
              <w:del w:id="1108" w:author="Bex Heenan" w:date="2022-04-13T15:21:00Z"/>
            </w:rPr>
          </w:rPrChange>
        </w:rPr>
      </w:pPr>
      <w:del w:id="1109" w:author="Bex Heenan" w:date="2022-04-13T15:21:00Z">
        <w:r w:rsidRPr="007420E1" w:rsidDel="00AF566B">
          <w:rPr>
            <w:rPrChange w:id="1110" w:author="Bex Heenan" w:date="2022-04-13T15:12:00Z">
              <w:rPr/>
            </w:rPrChange>
          </w:rPr>
          <w:delText>Select ‘None’ in the Compare dropdown and show how the colour coding changes. This is now based on the previous assessments.</w:delText>
        </w:r>
      </w:del>
    </w:p>
    <w:p w14:paraId="04DF584A" w14:textId="221DD1E7" w:rsidR="000F25F1" w:rsidRPr="007420E1" w:rsidDel="00AF566B" w:rsidRDefault="000F25F1" w:rsidP="0068397E">
      <w:pPr>
        <w:pStyle w:val="NoSpacing"/>
        <w:numPr>
          <w:ilvl w:val="0"/>
          <w:numId w:val="34"/>
        </w:numPr>
        <w:rPr>
          <w:del w:id="1111" w:author="Bex Heenan" w:date="2022-04-13T15:21:00Z"/>
          <w:rPrChange w:id="1112" w:author="Bex Heenan" w:date="2022-04-13T15:12:00Z">
            <w:rPr>
              <w:del w:id="1113" w:author="Bex Heenan" w:date="2022-04-13T15:21:00Z"/>
            </w:rPr>
          </w:rPrChange>
        </w:rPr>
      </w:pPr>
      <w:del w:id="1114" w:author="Bex Heenan" w:date="2022-04-13T15:21:00Z">
        <w:r w:rsidRPr="007420E1" w:rsidDel="00AF566B">
          <w:rPr>
            <w:rPrChange w:id="1115" w:author="Bex Heenan" w:date="2022-04-13T15:12:00Z">
              <w:rPr/>
            </w:rPrChange>
          </w:rPr>
          <w:delText>Click ‘View’ in the Dataset tab to return to the original report.</w:delText>
        </w:r>
        <w:r w:rsidRPr="007420E1" w:rsidDel="00AF566B">
          <w:rPr>
            <w:rPrChange w:id="1116" w:author="Bex Heenan" w:date="2022-04-13T15:12:00Z">
              <w:rPr/>
            </w:rPrChange>
          </w:rPr>
          <w:br/>
        </w:r>
      </w:del>
    </w:p>
    <w:p w14:paraId="074AD073" w14:textId="3FEB3920" w:rsidR="000F25F1" w:rsidRPr="007420E1" w:rsidDel="00AF566B" w:rsidRDefault="000F25F1" w:rsidP="0068397E">
      <w:pPr>
        <w:pStyle w:val="GuideIcons"/>
        <w:jc w:val="center"/>
        <w:rPr>
          <w:del w:id="1117" w:author="Bex Heenan" w:date="2022-04-13T15:21:00Z"/>
          <w:szCs w:val="32"/>
          <w:rPrChange w:id="1118" w:author="Bex Heenan" w:date="2022-04-13T15:12:00Z">
            <w:rPr>
              <w:del w:id="1119" w:author="Bex Heenan" w:date="2022-04-13T15:21:00Z"/>
              <w:szCs w:val="32"/>
            </w:rPr>
          </w:rPrChange>
        </w:rPr>
      </w:pPr>
      <w:del w:id="1120" w:author="Bex Heenan" w:date="2022-04-13T15:21:00Z">
        <w:r w:rsidRPr="007420E1" w:rsidDel="00AF566B">
          <w:rPr>
            <w:sz w:val="32"/>
            <w:szCs w:val="32"/>
            <w:rPrChange w:id="1121" w:author="Bex Heenan" w:date="2022-04-13T15:12:00Z">
              <w:rPr>
                <w:sz w:val="32"/>
                <w:szCs w:val="32"/>
              </w:rPr>
            </w:rPrChange>
          </w:rPr>
          <w:delText>TASK 5</w:delText>
        </w:r>
      </w:del>
    </w:p>
    <w:p w14:paraId="3DC85690" w14:textId="70FDBF8D" w:rsidR="0068397E" w:rsidRPr="007420E1" w:rsidDel="00AF566B" w:rsidRDefault="0068397E">
      <w:pPr>
        <w:spacing w:after="0" w:line="240" w:lineRule="auto"/>
        <w:rPr>
          <w:del w:id="1122" w:author="Bex Heenan" w:date="2022-04-13T15:21:00Z"/>
          <w:rFonts w:ascii="Franklin Gothic Book" w:hAnsi="Franklin Gothic Book"/>
          <w:b/>
          <w:bCs/>
          <w:color w:val="333333"/>
          <w:sz w:val="28"/>
          <w:rPrChange w:id="1123" w:author="Bex Heenan" w:date="2022-04-13T15:12:00Z">
            <w:rPr>
              <w:del w:id="1124" w:author="Bex Heenan" w:date="2022-04-13T15:21:00Z"/>
              <w:rFonts w:ascii="Franklin Gothic Book" w:hAnsi="Franklin Gothic Book"/>
              <w:b/>
              <w:bCs/>
              <w:color w:val="333333"/>
              <w:sz w:val="28"/>
            </w:rPr>
          </w:rPrChange>
        </w:rPr>
      </w:pPr>
      <w:del w:id="1125" w:author="Bex Heenan" w:date="2022-04-13T15:21:00Z">
        <w:r w:rsidRPr="007420E1" w:rsidDel="00AF566B">
          <w:rPr>
            <w:rFonts w:ascii="Franklin Gothic Book" w:hAnsi="Franklin Gothic Book"/>
            <w:bCs/>
            <w:sz w:val="28"/>
            <w:rPrChange w:id="1126" w:author="Bex Heenan" w:date="2022-04-13T15:12:00Z">
              <w:rPr>
                <w:bCs/>
                <w:sz w:val="28"/>
              </w:rPr>
            </w:rPrChange>
          </w:rPr>
          <w:br w:type="page"/>
        </w:r>
      </w:del>
    </w:p>
    <w:p w14:paraId="5C2B7CC7" w14:textId="15455FBF" w:rsidR="000F25F1" w:rsidRPr="007420E1" w:rsidDel="00AF566B" w:rsidRDefault="000F25F1" w:rsidP="000F25F1">
      <w:pPr>
        <w:pStyle w:val="Heading2"/>
        <w:rPr>
          <w:del w:id="1127" w:author="Bex Heenan" w:date="2022-04-13T15:21:00Z"/>
          <w:bCs/>
          <w:sz w:val="28"/>
          <w:rPrChange w:id="1128" w:author="Bex Heenan" w:date="2022-04-13T15:12:00Z">
            <w:rPr>
              <w:del w:id="1129" w:author="Bex Heenan" w:date="2022-04-13T15:21:00Z"/>
              <w:bCs/>
              <w:sz w:val="28"/>
            </w:rPr>
          </w:rPrChange>
        </w:rPr>
      </w:pPr>
      <w:del w:id="1130" w:author="Bex Heenan" w:date="2022-04-13T15:21:00Z">
        <w:r w:rsidRPr="007420E1" w:rsidDel="00AF566B">
          <w:rPr>
            <w:bCs/>
            <w:sz w:val="28"/>
            <w:rPrChange w:id="1131" w:author="Bex Heenan" w:date="2022-04-13T15:12:00Z">
              <w:rPr>
                <w:bCs/>
                <w:sz w:val="28"/>
              </w:rPr>
            </w:rPrChange>
          </w:rPr>
          <w:delText>Group Analysis</w:delText>
        </w:r>
      </w:del>
    </w:p>
    <w:p w14:paraId="0B5ED68E" w14:textId="65F1BCB9" w:rsidR="000F25F1" w:rsidRPr="007420E1" w:rsidDel="00AF566B" w:rsidRDefault="000F25F1" w:rsidP="0068397E">
      <w:pPr>
        <w:pStyle w:val="NoSpacing"/>
        <w:numPr>
          <w:ilvl w:val="0"/>
          <w:numId w:val="35"/>
        </w:numPr>
        <w:rPr>
          <w:del w:id="1132" w:author="Bex Heenan" w:date="2022-04-13T15:21:00Z"/>
          <w:rPrChange w:id="1133" w:author="Bex Heenan" w:date="2022-04-13T15:12:00Z">
            <w:rPr>
              <w:del w:id="1134" w:author="Bex Heenan" w:date="2022-04-13T15:21:00Z"/>
            </w:rPr>
          </w:rPrChange>
        </w:rPr>
      </w:pPr>
      <w:del w:id="1135" w:author="Bex Heenan" w:date="2022-04-13T15:21:00Z">
        <w:r w:rsidRPr="007420E1" w:rsidDel="00AF566B">
          <w:rPr>
            <w:rPrChange w:id="1136" w:author="Bex Heenan" w:date="2022-04-13T15:12:00Z">
              <w:rPr/>
            </w:rPrChange>
          </w:rPr>
          <w:delText>Navigate back to Grades Area – Totals Report – Classes Level.</w:delText>
        </w:r>
        <w:r w:rsidRPr="007420E1" w:rsidDel="00AF566B">
          <w:rPr>
            <w:rPrChange w:id="1137" w:author="Bex Heenan" w:date="2022-04-13T15:12:00Z">
              <w:rPr/>
            </w:rPrChange>
          </w:rPr>
          <w:br/>
        </w:r>
      </w:del>
    </w:p>
    <w:p w14:paraId="5059CD84" w14:textId="499A8E77" w:rsidR="000F25F1" w:rsidRPr="007420E1" w:rsidDel="00AF566B" w:rsidRDefault="000F25F1" w:rsidP="000F25F1">
      <w:pPr>
        <w:pStyle w:val="Heading2"/>
        <w:rPr>
          <w:del w:id="1138" w:author="Bex Heenan" w:date="2022-04-13T15:21:00Z"/>
          <w:bCs/>
          <w:sz w:val="28"/>
          <w:rPrChange w:id="1139" w:author="Bex Heenan" w:date="2022-04-13T15:12:00Z">
            <w:rPr>
              <w:del w:id="1140" w:author="Bex Heenan" w:date="2022-04-13T15:21:00Z"/>
              <w:bCs/>
              <w:sz w:val="28"/>
            </w:rPr>
          </w:rPrChange>
        </w:rPr>
      </w:pPr>
      <w:del w:id="1141" w:author="Bex Heenan" w:date="2022-04-13T15:21:00Z">
        <w:r w:rsidRPr="007420E1" w:rsidDel="00AF566B">
          <w:rPr>
            <w:bCs/>
            <w:sz w:val="28"/>
            <w:rPrChange w:id="1142" w:author="Bex Heenan" w:date="2022-04-13T15:12:00Z">
              <w:rPr>
                <w:bCs/>
                <w:sz w:val="28"/>
              </w:rPr>
            </w:rPrChange>
          </w:rPr>
          <w:delText>Filters</w:delText>
        </w:r>
      </w:del>
    </w:p>
    <w:p w14:paraId="202E292E" w14:textId="75A22CC5" w:rsidR="000F25F1" w:rsidRPr="007420E1" w:rsidDel="00AF566B" w:rsidRDefault="000F25F1" w:rsidP="0068397E">
      <w:pPr>
        <w:pStyle w:val="NoSpacing"/>
        <w:numPr>
          <w:ilvl w:val="0"/>
          <w:numId w:val="35"/>
        </w:numPr>
        <w:rPr>
          <w:del w:id="1143" w:author="Bex Heenan" w:date="2022-04-13T15:21:00Z"/>
          <w:rPrChange w:id="1144" w:author="Bex Heenan" w:date="2022-04-13T15:12:00Z">
            <w:rPr>
              <w:del w:id="1145" w:author="Bex Heenan" w:date="2022-04-13T15:21:00Z"/>
            </w:rPr>
          </w:rPrChange>
        </w:rPr>
      </w:pPr>
      <w:del w:id="1146" w:author="Bex Heenan" w:date="2022-04-13T15:21:00Z">
        <w:r w:rsidRPr="007420E1" w:rsidDel="00AF566B">
          <w:rPr>
            <w:rPrChange w:id="1147" w:author="Bex Heenan" w:date="2022-04-13T15:12:00Z">
              <w:rPr/>
            </w:rPrChange>
          </w:rPr>
          <w:delText>Show and explain the Filters tab and Breakdown dropdown.</w:delText>
        </w:r>
      </w:del>
    </w:p>
    <w:p w14:paraId="25EE9697" w14:textId="32090CE3" w:rsidR="000F25F1" w:rsidRPr="007420E1" w:rsidDel="00AF566B" w:rsidRDefault="000F25F1" w:rsidP="0068397E">
      <w:pPr>
        <w:pStyle w:val="NoSpacing"/>
        <w:numPr>
          <w:ilvl w:val="0"/>
          <w:numId w:val="35"/>
        </w:numPr>
        <w:rPr>
          <w:del w:id="1148" w:author="Bex Heenan" w:date="2022-04-13T15:21:00Z"/>
          <w:rPrChange w:id="1149" w:author="Bex Heenan" w:date="2022-04-13T15:12:00Z">
            <w:rPr>
              <w:del w:id="1150" w:author="Bex Heenan" w:date="2022-04-13T15:21:00Z"/>
            </w:rPr>
          </w:rPrChange>
        </w:rPr>
      </w:pPr>
      <w:del w:id="1151" w:author="Bex Heenan" w:date="2022-04-13T15:21:00Z">
        <w:r w:rsidRPr="007420E1" w:rsidDel="00AF566B">
          <w:rPr>
            <w:rPrChange w:id="1152" w:author="Bex Heenan" w:date="2022-04-13T15:12:00Z">
              <w:rPr/>
            </w:rPrChange>
          </w:rPr>
          <w:delText>Explain the breakdown colour coding.</w:delText>
        </w:r>
      </w:del>
    </w:p>
    <w:p w14:paraId="4D13E044" w14:textId="589F8FD0" w:rsidR="000F25F1" w:rsidRPr="007420E1" w:rsidDel="00AF566B" w:rsidRDefault="000F25F1" w:rsidP="0068397E">
      <w:pPr>
        <w:pStyle w:val="NoSpacing"/>
        <w:numPr>
          <w:ilvl w:val="0"/>
          <w:numId w:val="35"/>
        </w:numPr>
        <w:rPr>
          <w:del w:id="1153" w:author="Bex Heenan" w:date="2022-04-13T15:21:00Z"/>
          <w:rPrChange w:id="1154" w:author="Bex Heenan" w:date="2022-04-13T15:12:00Z">
            <w:rPr>
              <w:del w:id="1155" w:author="Bex Heenan" w:date="2022-04-13T15:21:00Z"/>
            </w:rPr>
          </w:rPrChange>
        </w:rPr>
      </w:pPr>
      <w:del w:id="1156" w:author="Bex Heenan" w:date="2022-04-13T15:21:00Z">
        <w:r w:rsidRPr="007420E1" w:rsidDel="00AF566B">
          <w:rPr>
            <w:rPrChange w:id="1157" w:author="Bex Heenan" w:date="2022-04-13T15:12:00Z">
              <w:rPr/>
            </w:rPrChange>
          </w:rPr>
          <w:delText>Show how these can be used in conjunction with each other, e.g. view girls with high prior attainment broken down by Pupil Premium.</w:delText>
        </w:r>
      </w:del>
    </w:p>
    <w:p w14:paraId="0E8F8080" w14:textId="162DF388" w:rsidR="000F25F1" w:rsidRPr="007420E1" w:rsidDel="00AF566B" w:rsidRDefault="000F25F1" w:rsidP="0068397E">
      <w:pPr>
        <w:pStyle w:val="NoSpacing"/>
        <w:numPr>
          <w:ilvl w:val="0"/>
          <w:numId w:val="35"/>
        </w:numPr>
        <w:rPr>
          <w:del w:id="1158" w:author="Bex Heenan" w:date="2022-04-13T15:21:00Z"/>
          <w:rPrChange w:id="1159" w:author="Bex Heenan" w:date="2022-04-13T15:12:00Z">
            <w:rPr>
              <w:del w:id="1160" w:author="Bex Heenan" w:date="2022-04-13T15:21:00Z"/>
            </w:rPr>
          </w:rPrChange>
        </w:rPr>
      </w:pPr>
      <w:del w:id="1161" w:author="Bex Heenan" w:date="2022-04-13T15:21:00Z">
        <w:r w:rsidRPr="007420E1" w:rsidDel="00AF566B">
          <w:rPr>
            <w:rPrChange w:id="1162" w:author="Bex Heenan" w:date="2022-04-13T15:12:00Z">
              <w:rPr/>
            </w:rPrChange>
          </w:rPr>
          <w:delText xml:space="preserve">Click % to switch to view percentages. </w:delText>
        </w:r>
      </w:del>
    </w:p>
    <w:p w14:paraId="32416247" w14:textId="03D7228D" w:rsidR="000F25F1" w:rsidRPr="007420E1" w:rsidDel="00AF566B" w:rsidRDefault="000F25F1" w:rsidP="0068397E">
      <w:pPr>
        <w:pStyle w:val="NoSpacing"/>
        <w:numPr>
          <w:ilvl w:val="0"/>
          <w:numId w:val="35"/>
        </w:numPr>
        <w:rPr>
          <w:del w:id="1163" w:author="Bex Heenan" w:date="2022-04-13T15:21:00Z"/>
          <w:rPrChange w:id="1164" w:author="Bex Heenan" w:date="2022-04-13T15:12:00Z">
            <w:rPr>
              <w:del w:id="1165" w:author="Bex Heenan" w:date="2022-04-13T15:21:00Z"/>
            </w:rPr>
          </w:rPrChange>
        </w:rPr>
      </w:pPr>
      <w:del w:id="1166" w:author="Bex Heenan" w:date="2022-04-13T15:21:00Z">
        <w:r w:rsidRPr="007420E1" w:rsidDel="00AF566B">
          <w:rPr>
            <w:rPrChange w:id="1167" w:author="Bex Heenan" w:date="2022-04-13T15:12:00Z">
              <w:rPr/>
            </w:rPrChange>
          </w:rPr>
          <w:delText>Show and explain GAP Analysis for any filter group selected in the Breakdown dropdown with two values.</w:delText>
        </w:r>
      </w:del>
    </w:p>
    <w:p w14:paraId="116404FA" w14:textId="2F5B1851" w:rsidR="000F25F1" w:rsidRPr="007420E1" w:rsidDel="00AF566B" w:rsidRDefault="000F25F1" w:rsidP="0068397E">
      <w:pPr>
        <w:pStyle w:val="NoSpacing"/>
        <w:numPr>
          <w:ilvl w:val="0"/>
          <w:numId w:val="35"/>
        </w:numPr>
        <w:rPr>
          <w:del w:id="1168" w:author="Bex Heenan" w:date="2022-04-13T15:21:00Z"/>
          <w:rPrChange w:id="1169" w:author="Bex Heenan" w:date="2022-04-13T15:12:00Z">
            <w:rPr>
              <w:del w:id="1170" w:author="Bex Heenan" w:date="2022-04-13T15:21:00Z"/>
            </w:rPr>
          </w:rPrChange>
        </w:rPr>
      </w:pPr>
      <w:del w:id="1171" w:author="Bex Heenan" w:date="2022-04-13T15:21:00Z">
        <w:r w:rsidRPr="007420E1" w:rsidDel="00AF566B">
          <w:rPr>
            <w:rPrChange w:id="1172" w:author="Bex Heenan" w:date="2022-04-13T15:12:00Z">
              <w:rPr/>
            </w:rPrChange>
          </w:rPr>
          <w:delText>Select Track in the Dataset tab to show how this displays each class’s average points over time, broken down by the selected filter.</w:delText>
        </w:r>
      </w:del>
    </w:p>
    <w:p w14:paraId="451FB3BA" w14:textId="42EF363A" w:rsidR="000F25F1" w:rsidRPr="007420E1" w:rsidDel="00AF566B" w:rsidRDefault="000F25F1" w:rsidP="0068397E">
      <w:pPr>
        <w:pStyle w:val="NoSpacing"/>
        <w:numPr>
          <w:ilvl w:val="0"/>
          <w:numId w:val="35"/>
        </w:numPr>
        <w:rPr>
          <w:del w:id="1173" w:author="Bex Heenan" w:date="2022-04-13T15:21:00Z"/>
          <w:rPrChange w:id="1174" w:author="Bex Heenan" w:date="2022-04-13T15:12:00Z">
            <w:rPr>
              <w:del w:id="1175" w:author="Bex Heenan" w:date="2022-04-13T15:21:00Z"/>
            </w:rPr>
          </w:rPrChange>
        </w:rPr>
      </w:pPr>
      <w:del w:id="1176" w:author="Bex Heenan" w:date="2022-04-13T15:21:00Z">
        <w:r w:rsidRPr="007420E1" w:rsidDel="00AF566B">
          <w:rPr>
            <w:rPrChange w:id="1177" w:author="Bex Heenan" w:date="2022-04-13T15:12:00Z">
              <w:rPr/>
            </w:rPrChange>
          </w:rPr>
          <w:delText>Click ‘View’ in the Dataset tab to return to the original report.</w:delText>
        </w:r>
      </w:del>
    </w:p>
    <w:p w14:paraId="6C3EB64B" w14:textId="1528DB99" w:rsidR="000F25F1" w:rsidRPr="007420E1" w:rsidDel="00AF566B" w:rsidRDefault="000F25F1" w:rsidP="0068397E">
      <w:pPr>
        <w:pStyle w:val="NoSpacing"/>
        <w:numPr>
          <w:ilvl w:val="0"/>
          <w:numId w:val="35"/>
        </w:numPr>
        <w:rPr>
          <w:del w:id="1178" w:author="Bex Heenan" w:date="2022-04-13T15:21:00Z"/>
          <w:rPrChange w:id="1179" w:author="Bex Heenan" w:date="2022-04-13T15:12:00Z">
            <w:rPr>
              <w:del w:id="1180" w:author="Bex Heenan" w:date="2022-04-13T15:21:00Z"/>
            </w:rPr>
          </w:rPrChange>
        </w:rPr>
      </w:pPr>
      <w:del w:id="1181" w:author="Bex Heenan" w:date="2022-04-13T15:21:00Z">
        <w:r w:rsidRPr="007420E1" w:rsidDel="00AF566B">
          <w:rPr>
            <w:rPrChange w:id="1182" w:author="Bex Heenan" w:date="2022-04-13T15:12:00Z">
              <w:rPr/>
            </w:rPrChange>
          </w:rPr>
          <w:delText>Click the reset arrow on the Filters tab and deselect the Breakdown filter to return to the previous report.</w:delText>
        </w:r>
      </w:del>
    </w:p>
    <w:p w14:paraId="3CE43F47" w14:textId="5B7D3CA5" w:rsidR="000F25F1" w:rsidRPr="007420E1" w:rsidDel="00AF566B" w:rsidRDefault="000F25F1" w:rsidP="000F25F1">
      <w:pPr>
        <w:pStyle w:val="Heading2"/>
        <w:rPr>
          <w:del w:id="1183" w:author="Bex Heenan" w:date="2022-04-13T15:21:00Z"/>
          <w:sz w:val="28"/>
          <w:rPrChange w:id="1184" w:author="Bex Heenan" w:date="2022-04-13T15:12:00Z">
            <w:rPr>
              <w:del w:id="1185" w:author="Bex Heenan" w:date="2022-04-13T15:21:00Z"/>
              <w:sz w:val="28"/>
            </w:rPr>
          </w:rPrChange>
        </w:rPr>
      </w:pPr>
    </w:p>
    <w:p w14:paraId="1B5C4D27" w14:textId="1C00D949" w:rsidR="000F25F1" w:rsidRPr="007420E1" w:rsidDel="00AF566B" w:rsidRDefault="000F25F1" w:rsidP="000F25F1">
      <w:pPr>
        <w:pStyle w:val="Heading2"/>
        <w:rPr>
          <w:del w:id="1186" w:author="Bex Heenan" w:date="2022-04-13T15:21:00Z"/>
          <w:sz w:val="28"/>
          <w:rPrChange w:id="1187" w:author="Bex Heenan" w:date="2022-04-13T15:12:00Z">
            <w:rPr>
              <w:del w:id="1188" w:author="Bex Heenan" w:date="2022-04-13T15:21:00Z"/>
              <w:sz w:val="28"/>
            </w:rPr>
          </w:rPrChange>
        </w:rPr>
      </w:pPr>
      <w:del w:id="1189" w:author="Bex Heenan" w:date="2022-04-13T15:21:00Z">
        <w:r w:rsidRPr="007420E1" w:rsidDel="00AF566B">
          <w:rPr>
            <w:bCs/>
            <w:sz w:val="28"/>
            <w:rPrChange w:id="1190" w:author="Bex Heenan" w:date="2022-04-13T15:12:00Z">
              <w:rPr>
                <w:bCs/>
                <w:sz w:val="28"/>
              </w:rPr>
            </w:rPrChange>
          </w:rPr>
          <w:delText>Grades Totals Report</w:delText>
        </w:r>
      </w:del>
    </w:p>
    <w:p w14:paraId="3F089A26" w14:textId="7ACEC9CD" w:rsidR="000F25F1" w:rsidRPr="007420E1" w:rsidDel="00AF566B" w:rsidRDefault="000F25F1" w:rsidP="0068397E">
      <w:pPr>
        <w:pStyle w:val="NoSpacing"/>
        <w:numPr>
          <w:ilvl w:val="0"/>
          <w:numId w:val="36"/>
        </w:numPr>
        <w:rPr>
          <w:del w:id="1191" w:author="Bex Heenan" w:date="2022-04-13T15:21:00Z"/>
          <w:rPrChange w:id="1192" w:author="Bex Heenan" w:date="2022-04-13T15:12:00Z">
            <w:rPr>
              <w:del w:id="1193" w:author="Bex Heenan" w:date="2022-04-13T15:21:00Z"/>
            </w:rPr>
          </w:rPrChange>
        </w:rPr>
      </w:pPr>
      <w:del w:id="1194" w:author="Bex Heenan" w:date="2022-04-13T15:21:00Z">
        <w:r w:rsidRPr="007420E1" w:rsidDel="00AF566B">
          <w:rPr>
            <w:rPrChange w:id="1195" w:author="Bex Heenan" w:date="2022-04-13T15:12:00Z">
              <w:rPr/>
            </w:rPrChange>
          </w:rPr>
          <w:delText>Navigate to Grades Area – Totals Report – Filters Level.</w:delText>
        </w:r>
      </w:del>
    </w:p>
    <w:p w14:paraId="480E7A7F" w14:textId="3476F1F5" w:rsidR="000F25F1" w:rsidRPr="007420E1" w:rsidDel="00AF566B" w:rsidRDefault="000F25F1" w:rsidP="0068397E">
      <w:pPr>
        <w:pStyle w:val="NoSpacing"/>
        <w:numPr>
          <w:ilvl w:val="0"/>
          <w:numId w:val="36"/>
        </w:numPr>
        <w:rPr>
          <w:del w:id="1196" w:author="Bex Heenan" w:date="2022-04-13T15:21:00Z"/>
          <w:rPrChange w:id="1197" w:author="Bex Heenan" w:date="2022-04-13T15:12:00Z">
            <w:rPr>
              <w:del w:id="1198" w:author="Bex Heenan" w:date="2022-04-13T15:21:00Z"/>
            </w:rPr>
          </w:rPrChange>
        </w:rPr>
      </w:pPr>
      <w:del w:id="1199" w:author="Bex Heenan" w:date="2022-04-13T15:21:00Z">
        <w:r w:rsidRPr="007420E1" w:rsidDel="00AF566B">
          <w:rPr>
            <w:rPrChange w:id="1200" w:author="Bex Heenan" w:date="2022-04-13T15:12:00Z">
              <w:rPr/>
            </w:rPrChange>
          </w:rPr>
          <w:delText>Explain how this shows the total grades and points achieved for each filter group in the cohort.</w:delText>
        </w:r>
      </w:del>
    </w:p>
    <w:p w14:paraId="6E7E3A0B" w14:textId="284BF43A" w:rsidR="000F25F1" w:rsidRPr="007420E1" w:rsidDel="00AF566B" w:rsidRDefault="000F25F1" w:rsidP="0068397E">
      <w:pPr>
        <w:pStyle w:val="NoSpacing"/>
        <w:numPr>
          <w:ilvl w:val="0"/>
          <w:numId w:val="36"/>
        </w:numPr>
        <w:rPr>
          <w:del w:id="1201" w:author="Bex Heenan" w:date="2022-04-13T15:21:00Z"/>
          <w:rPrChange w:id="1202" w:author="Bex Heenan" w:date="2022-04-13T15:12:00Z">
            <w:rPr>
              <w:del w:id="1203" w:author="Bex Heenan" w:date="2022-04-13T15:21:00Z"/>
            </w:rPr>
          </w:rPrChange>
        </w:rPr>
      </w:pPr>
      <w:del w:id="1204" w:author="Bex Heenan" w:date="2022-04-13T15:21:00Z">
        <w:r w:rsidRPr="007420E1" w:rsidDel="00AF566B">
          <w:rPr>
            <w:rPrChange w:id="1205" w:author="Bex Heenan" w:date="2022-04-13T15:12:00Z">
              <w:rPr/>
            </w:rPrChange>
          </w:rPr>
          <w:delText>Select a qualification and class from the dropdowns in the Options tab.</w:delText>
        </w:r>
      </w:del>
    </w:p>
    <w:p w14:paraId="7B85A503" w14:textId="66BB7886" w:rsidR="000F25F1" w:rsidRPr="007420E1" w:rsidDel="00AF566B" w:rsidRDefault="000F25F1" w:rsidP="0068397E">
      <w:pPr>
        <w:pStyle w:val="NoSpacing"/>
        <w:numPr>
          <w:ilvl w:val="0"/>
          <w:numId w:val="36"/>
        </w:numPr>
        <w:rPr>
          <w:del w:id="1206" w:author="Bex Heenan" w:date="2022-04-13T15:21:00Z"/>
          <w:rPrChange w:id="1207" w:author="Bex Heenan" w:date="2022-04-13T15:12:00Z">
            <w:rPr>
              <w:del w:id="1208" w:author="Bex Heenan" w:date="2022-04-13T15:21:00Z"/>
            </w:rPr>
          </w:rPrChange>
        </w:rPr>
      </w:pPr>
      <w:del w:id="1209" w:author="Bex Heenan" w:date="2022-04-13T15:21:00Z">
        <w:r w:rsidRPr="007420E1" w:rsidDel="00AF566B">
          <w:rPr>
            <w:rPrChange w:id="1210" w:author="Bex Heenan" w:date="2022-04-13T15:12:00Z">
              <w:rPr/>
            </w:rPrChange>
          </w:rPr>
          <w:delText>Select ‘Below Track’ in the Sort dropdown to view filter groups that are below track to achieve their expected grades.</w:delText>
        </w:r>
      </w:del>
    </w:p>
    <w:bookmarkEnd w:id="391"/>
    <w:p w14:paraId="0C19DFCB" w14:textId="2C2CF347" w:rsidR="00A9710B" w:rsidRPr="007420E1" w:rsidDel="00AF566B" w:rsidRDefault="00A9710B" w:rsidP="00A9710B">
      <w:pPr>
        <w:rPr>
          <w:del w:id="1211" w:author="Bex Heenan" w:date="2022-04-13T15:21:00Z"/>
          <w:rFonts w:ascii="Franklin Gothic Book" w:hAnsi="Franklin Gothic Book"/>
          <w:rPrChange w:id="1212" w:author="Bex Heenan" w:date="2022-04-13T15:12:00Z">
            <w:rPr>
              <w:del w:id="1213" w:author="Bex Heenan" w:date="2022-04-13T15:21:00Z"/>
            </w:rPr>
          </w:rPrChange>
        </w:rPr>
      </w:pPr>
    </w:p>
    <w:p w14:paraId="093C1CA5" w14:textId="59A416DD" w:rsidR="00A16C5E" w:rsidRPr="007420E1" w:rsidDel="00AF566B" w:rsidRDefault="00A16C5E">
      <w:pPr>
        <w:pStyle w:val="GuideIcons"/>
        <w:jc w:val="center"/>
        <w:rPr>
          <w:del w:id="1214" w:author="Bex Heenan" w:date="2022-04-13T15:21:00Z"/>
          <w:sz w:val="32"/>
          <w:szCs w:val="32"/>
          <w:rPrChange w:id="1215" w:author="Bex Heenan" w:date="2022-04-13T15:12:00Z">
            <w:rPr>
              <w:del w:id="1216" w:author="Bex Heenan" w:date="2022-04-13T15:21:00Z"/>
              <w:sz w:val="32"/>
              <w:szCs w:val="32"/>
            </w:rPr>
          </w:rPrChange>
        </w:rPr>
      </w:pPr>
      <w:del w:id="1217" w:author="Bex Heenan" w:date="2022-04-13T15:21:00Z">
        <w:r w:rsidRPr="007420E1" w:rsidDel="00AF566B">
          <w:rPr>
            <w:sz w:val="32"/>
            <w:szCs w:val="32"/>
            <w:rPrChange w:id="1218" w:author="Bex Heenan" w:date="2022-04-13T15:12:00Z">
              <w:rPr>
                <w:sz w:val="32"/>
                <w:szCs w:val="32"/>
              </w:rPr>
            </w:rPrChange>
          </w:rPr>
          <w:delText>TASK 6</w:delText>
        </w:r>
      </w:del>
    </w:p>
    <w:p w14:paraId="57AB19AE" w14:textId="070E1500" w:rsidR="00A9710B" w:rsidRPr="007420E1" w:rsidDel="00AF566B" w:rsidRDefault="00A9710B">
      <w:pPr>
        <w:spacing w:after="0" w:line="240" w:lineRule="auto"/>
        <w:rPr>
          <w:del w:id="1219" w:author="Bex Heenan" w:date="2022-04-13T15:21:00Z"/>
          <w:rFonts w:ascii="Franklin Gothic Book" w:hAnsi="Franklin Gothic Book"/>
          <w:color w:val="333333"/>
          <w:rPrChange w:id="1220" w:author="Bex Heenan" w:date="2022-04-13T15:12:00Z">
            <w:rPr>
              <w:del w:id="1221" w:author="Bex Heenan" w:date="2022-04-13T15:21:00Z"/>
              <w:rFonts w:ascii="Franklin Gothic Book" w:hAnsi="Franklin Gothic Book"/>
              <w:color w:val="333333"/>
            </w:rPr>
          </w:rPrChange>
        </w:rPr>
      </w:pPr>
    </w:p>
    <w:p w14:paraId="5A05051F" w14:textId="0BE3DAD4" w:rsidR="00DE6948" w:rsidRPr="007420E1" w:rsidRDefault="00DE6948" w:rsidP="00901105">
      <w:pPr>
        <w:pStyle w:val="NoSpacing"/>
        <w:rPr>
          <w:rPrChange w:id="1222" w:author="Bex Heenan" w:date="2022-04-13T15:12:00Z">
            <w:rPr/>
          </w:rPrChange>
        </w:rPr>
      </w:pPr>
    </w:p>
    <w:sectPr w:rsidR="00DE6948" w:rsidRPr="007420E1" w:rsidSect="00BF30FF">
      <w:headerReference w:type="default" r:id="rId13"/>
      <w:footerReference w:type="even" r:id="rId14"/>
      <w:footerReference w:type="default" r:id="rId15"/>
      <w:headerReference w:type="first" r:id="rId16"/>
      <w:footerReference w:type="first" r:id="rId17"/>
      <w:pgSz w:w="11900" w:h="16840"/>
      <w:pgMar w:top="364" w:right="624" w:bottom="1304" w:left="680" w:header="34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4A8BB" w14:textId="77777777" w:rsidR="006D6D2D" w:rsidRDefault="006D6D2D" w:rsidP="004269D4">
      <w:r>
        <w:separator/>
      </w:r>
    </w:p>
    <w:p w14:paraId="2609EA2C" w14:textId="77777777" w:rsidR="006D6D2D" w:rsidRDefault="006D6D2D"/>
    <w:p w14:paraId="65696476" w14:textId="77777777" w:rsidR="006D6D2D" w:rsidRDefault="006D6D2D" w:rsidP="003D0EF3"/>
  </w:endnote>
  <w:endnote w:type="continuationSeparator" w:id="0">
    <w:p w14:paraId="0B2D78F6" w14:textId="77777777" w:rsidR="006D6D2D" w:rsidRDefault="006D6D2D" w:rsidP="004269D4">
      <w:r>
        <w:continuationSeparator/>
      </w:r>
    </w:p>
    <w:p w14:paraId="6A861D27" w14:textId="77777777" w:rsidR="006D6D2D" w:rsidRDefault="006D6D2D"/>
    <w:p w14:paraId="36194C51" w14:textId="77777777" w:rsidR="006D6D2D" w:rsidRDefault="006D6D2D" w:rsidP="003D0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500000000000000"/>
    <w:charset w:val="00"/>
    <w:family w:val="auto"/>
    <w:pitch w:val="variable"/>
    <w:sig w:usb0="2000020F" w:usb1="00000003" w:usb2="00000000" w:usb3="00000000" w:csb0="00000197"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Playtime With Hot Toddies">
    <w:panose1 w:val="020006060200000200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9F91" w14:textId="77777777" w:rsidR="00E8749A" w:rsidRDefault="00E8749A" w:rsidP="007508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AF843F" w14:textId="77777777" w:rsidR="00E8749A" w:rsidRDefault="00E8749A" w:rsidP="00CF5FDB">
    <w:pPr>
      <w:pStyle w:val="Footer"/>
      <w:ind w:right="360"/>
    </w:pPr>
  </w:p>
  <w:p w14:paraId="4771476B" w14:textId="77777777" w:rsidR="003D0EF3" w:rsidRDefault="003D0EF3"/>
  <w:p w14:paraId="5FCDA850" w14:textId="77777777" w:rsidR="003D0EF3" w:rsidRDefault="003D0EF3" w:rsidP="003D0E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D86A6" w14:textId="57436842" w:rsidR="003D0EF3" w:rsidRPr="001D40B5" w:rsidRDefault="00490281" w:rsidP="001D40B5">
    <w:pPr>
      <w:pStyle w:val="Footer"/>
      <w:tabs>
        <w:tab w:val="clear" w:pos="8640"/>
        <w:tab w:val="right" w:pos="8505"/>
      </w:tabs>
      <w:jc w:val="center"/>
      <w:rPr>
        <w:rFonts w:ascii="Franklin Gothic Book" w:hAnsi="Franklin Gothic Book"/>
        <w:color w:val="333333"/>
        <w:sz w:val="18"/>
        <w:szCs w:val="18"/>
        <w:rPrChange w:id="1235" w:author="Bex Heenan" w:date="2022-04-13T15:25:00Z">
          <w:rPr/>
        </w:rPrChange>
      </w:rPr>
      <w:pPrChange w:id="1236" w:author="Bex Heenan" w:date="2022-04-13T15:25:00Z">
        <w:pPr>
          <w:pStyle w:val="Footer"/>
          <w:tabs>
            <w:tab w:val="clear" w:pos="8640"/>
            <w:tab w:val="left" w:pos="4080"/>
            <w:tab w:val="right" w:pos="8505"/>
          </w:tabs>
          <w:jc w:val="center"/>
        </w:pPr>
      </w:pPrChange>
    </w:pPr>
    <w:r w:rsidRPr="001D40B5">
      <w:rPr>
        <w:rFonts w:ascii="Franklin Gothic Book" w:hAnsi="Franklin Gothic Book"/>
        <w:color w:val="333333"/>
        <w:sz w:val="18"/>
        <w:szCs w:val="18"/>
        <w:rPrChange w:id="1237" w:author="Bex Heenan" w:date="2022-04-13T15:25:00Z">
          <w:rPr>
            <w:rFonts w:ascii="Verdana" w:hAnsi="Verdana"/>
            <w:noProof/>
            <w:lang w:eastAsia="en-GB"/>
          </w:rPr>
        </w:rPrChange>
      </w:rPr>
      <mc:AlternateContent>
        <mc:Choice Requires="wps">
          <w:drawing>
            <wp:anchor distT="0" distB="0" distL="114300" distR="114300" simplePos="0" relativeHeight="251771904" behindDoc="0" locked="0" layoutInCell="1" allowOverlap="1" wp14:anchorId="43448532" wp14:editId="36B69EBD">
              <wp:simplePos x="0" y="0"/>
              <wp:positionH relativeFrom="page">
                <wp:posOffset>36195</wp:posOffset>
              </wp:positionH>
              <wp:positionV relativeFrom="paragraph">
                <wp:posOffset>-233680</wp:posOffset>
              </wp:positionV>
              <wp:extent cx="7704000" cy="36000"/>
              <wp:effectExtent l="0" t="0" r="0" b="2540"/>
              <wp:wrapNone/>
              <wp:docPr id="27" name="Rectangle 27"/>
              <wp:cNvGraphicFramePr/>
              <a:graphic xmlns:a="http://schemas.openxmlformats.org/drawingml/2006/main">
                <a:graphicData uri="http://schemas.microsoft.com/office/word/2010/wordprocessingShape">
                  <wps:wsp>
                    <wps:cNvSpPr/>
                    <wps:spPr>
                      <a:xfrm>
                        <a:off x="0" y="0"/>
                        <a:ext cx="7704000" cy="360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36ABED" id="Rectangle 27" o:spid="_x0000_s1026" style="position:absolute;margin-left:2.85pt;margin-top:-18.4pt;width:606.6pt;height:2.85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" fillcolor="#281a39" stroked="f">
              <w10:wrap anchorx="page"/>
            </v:rect>
          </w:pict>
        </mc:Fallback>
      </mc:AlternateContent>
    </w:r>
    <w:r w:rsidRPr="001D40B5">
      <w:rPr>
        <w:rFonts w:ascii="Franklin Gothic Book" w:hAnsi="Franklin Gothic Book"/>
        <w:color w:val="333333"/>
        <w:sz w:val="18"/>
        <w:szCs w:val="18"/>
        <w:rPrChange w:id="1238" w:author="Bex Heenan" w:date="2022-04-13T15:25:00Z">
          <w:rPr>
            <w:rFonts w:ascii="Verdana" w:hAnsi="Verdana"/>
          </w:rPr>
        </w:rPrChange>
      </w:rPr>
      <w:t xml:space="preserve">Last Updated: </w:t>
    </w:r>
    <w:r w:rsidR="00DE6948" w:rsidRPr="001D40B5">
      <w:rPr>
        <w:rFonts w:ascii="Franklin Gothic Book" w:hAnsi="Franklin Gothic Book"/>
        <w:color w:val="333333"/>
        <w:sz w:val="18"/>
        <w:szCs w:val="18"/>
        <w:rPrChange w:id="1239" w:author="Bex Heenan" w:date="2022-04-13T15:25:00Z">
          <w:rPr>
            <w:rFonts w:ascii="Verdana" w:hAnsi="Verdana"/>
          </w:rPr>
        </w:rPrChange>
      </w:rPr>
      <w:fldChar w:fldCharType="begin"/>
    </w:r>
    <w:r w:rsidR="00DE6948" w:rsidRPr="001D40B5">
      <w:rPr>
        <w:rFonts w:ascii="Franklin Gothic Book" w:hAnsi="Franklin Gothic Book"/>
        <w:color w:val="333333"/>
        <w:sz w:val="18"/>
        <w:szCs w:val="18"/>
        <w:rPrChange w:id="1240" w:author="Bex Heenan" w:date="2022-04-13T15:25:00Z">
          <w:rPr>
            <w:rFonts w:ascii="Verdana" w:hAnsi="Verdana"/>
          </w:rPr>
        </w:rPrChange>
      </w:rPr>
      <w:instrText xml:space="preserve"> DATE \@ "dd/MM/yyyy" </w:instrText>
    </w:r>
    <w:r w:rsidR="00DE6948" w:rsidRPr="001D40B5">
      <w:rPr>
        <w:rFonts w:ascii="Franklin Gothic Book" w:hAnsi="Franklin Gothic Book"/>
        <w:color w:val="333333"/>
        <w:sz w:val="18"/>
        <w:szCs w:val="18"/>
        <w:rPrChange w:id="1241" w:author="Bex Heenan" w:date="2022-04-13T15:25:00Z">
          <w:rPr>
            <w:rFonts w:ascii="Verdana" w:hAnsi="Verdana"/>
          </w:rPr>
        </w:rPrChange>
      </w:rPr>
      <w:fldChar w:fldCharType="separate"/>
    </w:r>
    <w:r w:rsidR="007420E1" w:rsidRPr="001D40B5">
      <w:rPr>
        <w:rFonts w:ascii="Franklin Gothic Book" w:hAnsi="Franklin Gothic Book"/>
        <w:color w:val="333333"/>
        <w:sz w:val="18"/>
        <w:szCs w:val="18"/>
        <w:rPrChange w:id="1242" w:author="Bex Heenan" w:date="2022-04-13T15:25:00Z">
          <w:rPr>
            <w:rFonts w:ascii="Verdana" w:hAnsi="Verdana"/>
            <w:noProof/>
          </w:rPr>
        </w:rPrChange>
      </w:rPr>
      <w:t>13/04/2022</w:t>
    </w:r>
    <w:r w:rsidR="00DE6948" w:rsidRPr="001D40B5">
      <w:rPr>
        <w:rFonts w:ascii="Franklin Gothic Book" w:hAnsi="Franklin Gothic Book"/>
        <w:color w:val="333333"/>
        <w:sz w:val="18"/>
        <w:szCs w:val="18"/>
        <w:rPrChange w:id="1243" w:author="Bex Heenan" w:date="2022-04-13T15:25:00Z">
          <w:rPr>
            <w:rFonts w:ascii="Verdana" w:hAnsi="Verdana"/>
          </w:rPr>
        </w:rPrChange>
      </w:rPr>
      <w:fldChar w:fldCharType="end"/>
    </w:r>
    <w:r w:rsidR="00D97B25" w:rsidRPr="001D40B5">
      <w:rPr>
        <w:rFonts w:ascii="Franklin Gothic Book" w:hAnsi="Franklin Gothic Book"/>
        <w:color w:val="333333"/>
        <w:sz w:val="18"/>
        <w:szCs w:val="18"/>
        <w:rPrChange w:id="1244" w:author="Bex Heenan" w:date="2022-04-13T15:25:00Z">
          <w:rPr/>
        </w:rPrChange>
      </w:rPr>
      <w:tab/>
    </w:r>
    <w:r w:rsidR="00AF1E7C" w:rsidRPr="001D40B5">
      <w:rPr>
        <w:rFonts w:ascii="Franklin Gothic Book" w:hAnsi="Franklin Gothic Book"/>
        <w:color w:val="333333"/>
        <w:sz w:val="18"/>
        <w:szCs w:val="18"/>
        <w:rPrChange w:id="1245" w:author="Bex Heenan" w:date="2022-04-13T15:25:00Z">
          <w:rPr/>
        </w:rPrChange>
      </w:rPr>
      <w:tab/>
    </w:r>
    <w:r w:rsidR="00D97B25" w:rsidRPr="001D40B5">
      <w:rPr>
        <w:rFonts w:ascii="Franklin Gothic Book" w:hAnsi="Franklin Gothic Book"/>
        <w:color w:val="333333"/>
        <w:sz w:val="18"/>
        <w:szCs w:val="18"/>
        <w:rPrChange w:id="1246" w:author="Bex Heenan" w:date="2022-04-13T15:25:00Z">
          <w:rPr/>
        </w:rPrChange>
      </w:rPr>
      <w:tab/>
    </w:r>
    <w:r w:rsidR="00D97B25" w:rsidRPr="001D40B5">
      <w:rPr>
        <w:rFonts w:ascii="Franklin Gothic Book" w:hAnsi="Franklin Gothic Book"/>
        <w:color w:val="333333"/>
        <w:sz w:val="18"/>
        <w:szCs w:val="18"/>
        <w:rPrChange w:id="1247" w:author="Bex Heenan" w:date="2022-04-13T15:25:00Z">
          <w:rPr/>
        </w:rPrChange>
      </w:rPr>
      <w:tab/>
    </w:r>
    <w:sdt>
      <w:sdtPr>
        <w:rPr>
          <w:rFonts w:ascii="Franklin Gothic Book" w:hAnsi="Franklin Gothic Book"/>
          <w:color w:val="333333"/>
          <w:sz w:val="18"/>
          <w:szCs w:val="18"/>
          <w:rPrChange w:id="1248" w:author="Bex Heenan" w:date="2022-04-13T15:25:00Z">
            <w:rPr>
              <w:rFonts w:ascii="Verdana" w:hAnsi="Verdana"/>
            </w:rPr>
          </w:rPrChange>
        </w:rPr>
        <w:id w:val="-1090081069"/>
        <w:docPartObj>
          <w:docPartGallery w:val="Page Numbers (Top of Page)"/>
          <w:docPartUnique/>
        </w:docPartObj>
      </w:sdtPr>
      <w:sdtEndPr>
        <w:rPr>
          <w:rPrChange w:id="1249" w:author="Bex Heenan" w:date="2022-04-13T15:25:00Z">
            <w:rPr/>
          </w:rPrChange>
        </w:rPr>
      </w:sdtEndPr>
      <w:sdtContent>
        <w:r w:rsidR="00D97B25" w:rsidRPr="001D40B5">
          <w:rPr>
            <w:rFonts w:ascii="Franklin Gothic Book" w:hAnsi="Franklin Gothic Book"/>
            <w:color w:val="333333"/>
            <w:sz w:val="18"/>
            <w:szCs w:val="18"/>
            <w:rPrChange w:id="1250" w:author="Bex Heenan" w:date="2022-04-13T15:25:00Z">
              <w:rPr>
                <w:rFonts w:ascii="Verdana" w:hAnsi="Verdana"/>
              </w:rPr>
            </w:rPrChange>
          </w:rPr>
          <w:t xml:space="preserve">Page </w:t>
        </w:r>
        <w:r w:rsidR="00D97B25" w:rsidRPr="001D40B5">
          <w:rPr>
            <w:rFonts w:ascii="Franklin Gothic Book" w:hAnsi="Franklin Gothic Book"/>
            <w:color w:val="333333"/>
            <w:sz w:val="18"/>
            <w:szCs w:val="18"/>
            <w:rPrChange w:id="1251" w:author="Bex Heenan" w:date="2022-04-13T15:25:00Z">
              <w:rPr>
                <w:rFonts w:ascii="Verdana" w:hAnsi="Verdana"/>
                <w:b/>
                <w:bCs/>
                <w:sz w:val="24"/>
                <w:szCs w:val="24"/>
              </w:rPr>
            </w:rPrChange>
          </w:rPr>
          <w:fldChar w:fldCharType="begin"/>
        </w:r>
        <w:r w:rsidR="00D97B25" w:rsidRPr="001D40B5">
          <w:rPr>
            <w:rFonts w:ascii="Franklin Gothic Book" w:hAnsi="Franklin Gothic Book"/>
            <w:color w:val="333333"/>
            <w:sz w:val="18"/>
            <w:szCs w:val="18"/>
            <w:rPrChange w:id="1252" w:author="Bex Heenan" w:date="2022-04-13T15:25:00Z">
              <w:rPr>
                <w:rFonts w:ascii="Verdana" w:hAnsi="Verdana"/>
                <w:b/>
                <w:bCs/>
              </w:rPr>
            </w:rPrChange>
          </w:rPr>
          <w:instrText xml:space="preserve"> PAGE </w:instrText>
        </w:r>
        <w:r w:rsidR="00D97B25" w:rsidRPr="001D40B5">
          <w:rPr>
            <w:rFonts w:ascii="Franklin Gothic Book" w:hAnsi="Franklin Gothic Book"/>
            <w:color w:val="333333"/>
            <w:sz w:val="18"/>
            <w:szCs w:val="18"/>
            <w:rPrChange w:id="1253" w:author="Bex Heenan" w:date="2022-04-13T15:25:00Z">
              <w:rPr>
                <w:rFonts w:ascii="Verdana" w:hAnsi="Verdana"/>
                <w:b/>
                <w:bCs/>
                <w:sz w:val="24"/>
                <w:szCs w:val="24"/>
              </w:rPr>
            </w:rPrChange>
          </w:rPr>
          <w:fldChar w:fldCharType="separate"/>
        </w:r>
        <w:r w:rsidR="001A12C9" w:rsidRPr="001D40B5">
          <w:rPr>
            <w:rFonts w:ascii="Franklin Gothic Book" w:hAnsi="Franklin Gothic Book"/>
            <w:color w:val="333333"/>
            <w:sz w:val="18"/>
            <w:szCs w:val="18"/>
            <w:rPrChange w:id="1254" w:author="Bex Heenan" w:date="2022-04-13T15:25:00Z">
              <w:rPr>
                <w:rFonts w:ascii="Verdana" w:hAnsi="Verdana"/>
                <w:b/>
                <w:bCs/>
                <w:noProof/>
              </w:rPr>
            </w:rPrChange>
          </w:rPr>
          <w:t>2</w:t>
        </w:r>
        <w:r w:rsidR="00D97B25" w:rsidRPr="001D40B5">
          <w:rPr>
            <w:rFonts w:ascii="Franklin Gothic Book" w:hAnsi="Franklin Gothic Book"/>
            <w:color w:val="333333"/>
            <w:sz w:val="18"/>
            <w:szCs w:val="18"/>
            <w:rPrChange w:id="1255" w:author="Bex Heenan" w:date="2022-04-13T15:25:00Z">
              <w:rPr>
                <w:rFonts w:ascii="Verdana" w:hAnsi="Verdana"/>
                <w:b/>
                <w:bCs/>
                <w:sz w:val="24"/>
                <w:szCs w:val="24"/>
              </w:rPr>
            </w:rPrChange>
          </w:rPr>
          <w:fldChar w:fldCharType="end"/>
        </w:r>
        <w:r w:rsidR="00D97B25" w:rsidRPr="001D40B5">
          <w:rPr>
            <w:rFonts w:ascii="Franklin Gothic Book" w:hAnsi="Franklin Gothic Book"/>
            <w:color w:val="333333"/>
            <w:sz w:val="18"/>
            <w:szCs w:val="18"/>
            <w:rPrChange w:id="1256" w:author="Bex Heenan" w:date="2022-04-13T15:25:00Z">
              <w:rPr>
                <w:rFonts w:ascii="Verdana" w:hAnsi="Verdana"/>
              </w:rPr>
            </w:rPrChange>
          </w:rPr>
          <w:t xml:space="preserve"> of </w:t>
        </w:r>
        <w:r w:rsidR="00D97B25" w:rsidRPr="001D40B5">
          <w:rPr>
            <w:rFonts w:ascii="Franklin Gothic Book" w:hAnsi="Franklin Gothic Book"/>
            <w:color w:val="333333"/>
            <w:sz w:val="18"/>
            <w:szCs w:val="18"/>
            <w:rPrChange w:id="1257" w:author="Bex Heenan" w:date="2022-04-13T15:25:00Z">
              <w:rPr>
                <w:rFonts w:ascii="Verdana" w:hAnsi="Verdana"/>
                <w:b/>
                <w:bCs/>
                <w:sz w:val="24"/>
                <w:szCs w:val="24"/>
              </w:rPr>
            </w:rPrChange>
          </w:rPr>
          <w:fldChar w:fldCharType="begin"/>
        </w:r>
        <w:r w:rsidR="00D97B25" w:rsidRPr="001D40B5">
          <w:rPr>
            <w:rFonts w:ascii="Franklin Gothic Book" w:hAnsi="Franklin Gothic Book"/>
            <w:color w:val="333333"/>
            <w:sz w:val="18"/>
            <w:szCs w:val="18"/>
            <w:rPrChange w:id="1258" w:author="Bex Heenan" w:date="2022-04-13T15:25:00Z">
              <w:rPr>
                <w:rFonts w:ascii="Verdana" w:hAnsi="Verdana"/>
                <w:b/>
                <w:bCs/>
              </w:rPr>
            </w:rPrChange>
          </w:rPr>
          <w:instrText xml:space="preserve"> NUMPAGES  </w:instrText>
        </w:r>
        <w:r w:rsidR="00D97B25" w:rsidRPr="001D40B5">
          <w:rPr>
            <w:rFonts w:ascii="Franklin Gothic Book" w:hAnsi="Franklin Gothic Book"/>
            <w:color w:val="333333"/>
            <w:sz w:val="18"/>
            <w:szCs w:val="18"/>
            <w:rPrChange w:id="1259" w:author="Bex Heenan" w:date="2022-04-13T15:25:00Z">
              <w:rPr>
                <w:rFonts w:ascii="Verdana" w:hAnsi="Verdana"/>
                <w:b/>
                <w:bCs/>
                <w:sz w:val="24"/>
                <w:szCs w:val="24"/>
              </w:rPr>
            </w:rPrChange>
          </w:rPr>
          <w:fldChar w:fldCharType="separate"/>
        </w:r>
        <w:r w:rsidR="001A12C9" w:rsidRPr="001D40B5">
          <w:rPr>
            <w:rFonts w:ascii="Franklin Gothic Book" w:hAnsi="Franklin Gothic Book"/>
            <w:color w:val="333333"/>
            <w:sz w:val="18"/>
            <w:szCs w:val="18"/>
            <w:rPrChange w:id="1260" w:author="Bex Heenan" w:date="2022-04-13T15:25:00Z">
              <w:rPr>
                <w:rFonts w:ascii="Verdana" w:hAnsi="Verdana"/>
                <w:b/>
                <w:bCs/>
                <w:noProof/>
              </w:rPr>
            </w:rPrChange>
          </w:rPr>
          <w:t>2</w:t>
        </w:r>
        <w:r w:rsidR="00D97B25" w:rsidRPr="001D40B5">
          <w:rPr>
            <w:rFonts w:ascii="Franklin Gothic Book" w:hAnsi="Franklin Gothic Book"/>
            <w:color w:val="333333"/>
            <w:sz w:val="18"/>
            <w:szCs w:val="18"/>
            <w:rPrChange w:id="1261" w:author="Bex Heenan" w:date="2022-04-13T15:25:00Z">
              <w:rPr>
                <w:rFonts w:ascii="Verdana" w:hAnsi="Verdana"/>
                <w:b/>
                <w:bCs/>
                <w:sz w:val="24"/>
                <w:szCs w:val="24"/>
              </w:rPr>
            </w:rPrChange>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2CC65" w14:textId="77777777" w:rsidR="00D97B25" w:rsidRPr="00A9710B" w:rsidRDefault="00A87B01" w:rsidP="00D97B25">
    <w:pPr>
      <w:pStyle w:val="Footer"/>
      <w:rPr>
        <w:color w:val="333333"/>
      </w:rPr>
    </w:pPr>
    <w:r w:rsidRPr="00A9710B">
      <w:rPr>
        <w:noProof/>
        <w:color w:val="333333"/>
        <w:lang w:eastAsia="en-GB"/>
      </w:rPr>
      <mc:AlternateContent>
        <mc:Choice Requires="wps">
          <w:drawing>
            <wp:anchor distT="0" distB="0" distL="114300" distR="114300" simplePos="0" relativeHeight="251767808" behindDoc="0" locked="0" layoutInCell="1" allowOverlap="1" wp14:anchorId="098758C0" wp14:editId="28648442">
              <wp:simplePos x="0" y="0"/>
              <wp:positionH relativeFrom="page">
                <wp:align>right</wp:align>
              </wp:positionH>
              <wp:positionV relativeFrom="paragraph">
                <wp:posOffset>111318</wp:posOffset>
              </wp:positionV>
              <wp:extent cx="7704000" cy="36000"/>
              <wp:effectExtent l="0" t="0" r="0" b="2540"/>
              <wp:wrapNone/>
              <wp:docPr id="19" name="Rectangle 19"/>
              <wp:cNvGraphicFramePr/>
              <a:graphic xmlns:a="http://schemas.openxmlformats.org/drawingml/2006/main">
                <a:graphicData uri="http://schemas.microsoft.com/office/word/2010/wordprocessingShape">
                  <wps:wsp>
                    <wps:cNvSpPr/>
                    <wps:spPr>
                      <a:xfrm>
                        <a:off x="0" y="0"/>
                        <a:ext cx="7704000" cy="360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C59AD" id="Rectangle 19" o:spid="_x0000_s1026" style="position:absolute;margin-left:555.4pt;margin-top:8.75pt;width:606.6pt;height:2.85pt;z-index:25176780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" fillcolor="#281a39" stroked="f">
              <w10:wrap anchorx="page"/>
            </v:rect>
          </w:pict>
        </mc:Fallback>
      </mc:AlternateContent>
    </w:r>
  </w:p>
  <w:p w14:paraId="1587F518" w14:textId="0CAE3615" w:rsidR="003D0EF3" w:rsidRPr="00A9710B" w:rsidRDefault="003B7EBA" w:rsidP="00B60F1C">
    <w:pPr>
      <w:pStyle w:val="Footer"/>
      <w:tabs>
        <w:tab w:val="clear" w:pos="8640"/>
        <w:tab w:val="right" w:pos="8505"/>
      </w:tabs>
      <w:jc w:val="center"/>
      <w:rPr>
        <w:rFonts w:ascii="Franklin Gothic Book" w:hAnsi="Franklin Gothic Book"/>
        <w:color w:val="333333"/>
        <w:sz w:val="18"/>
        <w:szCs w:val="18"/>
      </w:rPr>
    </w:pPr>
    <w:r w:rsidRPr="00A9710B">
      <w:rPr>
        <w:rFonts w:ascii="Franklin Gothic Book" w:hAnsi="Franklin Gothic Book"/>
        <w:color w:val="333333"/>
        <w:sz w:val="18"/>
        <w:szCs w:val="18"/>
      </w:rPr>
      <w:t xml:space="preserve">Last Updated: </w:t>
    </w:r>
    <w:r w:rsidR="00DE6948" w:rsidRPr="00A9710B">
      <w:rPr>
        <w:rFonts w:ascii="Franklin Gothic Book" w:hAnsi="Franklin Gothic Book"/>
        <w:color w:val="333333"/>
        <w:sz w:val="18"/>
        <w:szCs w:val="18"/>
      </w:rPr>
      <w:fldChar w:fldCharType="begin"/>
    </w:r>
    <w:r w:rsidR="00DE6948" w:rsidRPr="00A9710B">
      <w:rPr>
        <w:rFonts w:ascii="Franklin Gothic Book" w:hAnsi="Franklin Gothic Book"/>
        <w:color w:val="333333"/>
        <w:sz w:val="18"/>
        <w:szCs w:val="18"/>
      </w:rPr>
      <w:instrText xml:space="preserve"> DATE \@ "dd/MM/yyyy" </w:instrText>
    </w:r>
    <w:r w:rsidR="00DE6948" w:rsidRPr="00A9710B">
      <w:rPr>
        <w:rFonts w:ascii="Franklin Gothic Book" w:hAnsi="Franklin Gothic Book"/>
        <w:color w:val="333333"/>
        <w:sz w:val="18"/>
        <w:szCs w:val="18"/>
      </w:rPr>
      <w:fldChar w:fldCharType="separate"/>
    </w:r>
    <w:r w:rsidR="007420E1">
      <w:rPr>
        <w:rFonts w:ascii="Franklin Gothic Book" w:hAnsi="Franklin Gothic Book"/>
        <w:noProof/>
        <w:color w:val="333333"/>
        <w:sz w:val="18"/>
        <w:szCs w:val="18"/>
      </w:rPr>
      <w:t>13/04/2022</w:t>
    </w:r>
    <w:r w:rsidR="00DE6948" w:rsidRPr="00A9710B">
      <w:rPr>
        <w:rFonts w:ascii="Franklin Gothic Book" w:hAnsi="Franklin Gothic Book"/>
        <w:color w:val="333333"/>
        <w:sz w:val="18"/>
        <w:szCs w:val="18"/>
      </w:rPr>
      <w:fldChar w:fldCharType="end"/>
    </w:r>
    <w:r w:rsidR="00D97B25" w:rsidRPr="00A9710B">
      <w:rPr>
        <w:rFonts w:ascii="Franklin Gothic Book" w:hAnsi="Franklin Gothic Book"/>
        <w:color w:val="333333"/>
        <w:sz w:val="18"/>
        <w:szCs w:val="18"/>
      </w:rPr>
      <w:tab/>
    </w:r>
    <w:r w:rsidR="00D97B25" w:rsidRPr="00A9710B">
      <w:rPr>
        <w:rFonts w:ascii="Franklin Gothic Book" w:hAnsi="Franklin Gothic Book"/>
        <w:color w:val="333333"/>
        <w:sz w:val="18"/>
        <w:szCs w:val="18"/>
      </w:rPr>
      <w:tab/>
    </w:r>
    <w:r w:rsidR="00D97B25" w:rsidRPr="00A9710B">
      <w:rPr>
        <w:rFonts w:ascii="Franklin Gothic Book" w:hAnsi="Franklin Gothic Book"/>
        <w:color w:val="333333"/>
        <w:sz w:val="18"/>
        <w:szCs w:val="18"/>
      </w:rPr>
      <w:tab/>
    </w:r>
    <w:sdt>
      <w:sdtPr>
        <w:rPr>
          <w:rFonts w:ascii="Franklin Gothic Book" w:hAnsi="Franklin Gothic Book"/>
          <w:color w:val="333333"/>
          <w:sz w:val="18"/>
          <w:szCs w:val="18"/>
        </w:rPr>
        <w:id w:val="1025597259"/>
        <w:docPartObj>
          <w:docPartGallery w:val="Page Numbers (Top of Page)"/>
          <w:docPartUnique/>
        </w:docPartObj>
      </w:sdtPr>
      <w:sdtEndPr/>
      <w:sdtContent>
        <w:r w:rsidR="00D97B25" w:rsidRPr="00A9710B">
          <w:rPr>
            <w:rFonts w:ascii="Franklin Gothic Book" w:hAnsi="Franklin Gothic Book"/>
            <w:color w:val="333333"/>
            <w:sz w:val="18"/>
            <w:szCs w:val="18"/>
          </w:rPr>
          <w:t xml:space="preserve">Page </w:t>
        </w:r>
        <w:r w:rsidR="00D97B25" w:rsidRPr="00A9710B">
          <w:rPr>
            <w:rFonts w:ascii="Franklin Gothic Book" w:hAnsi="Franklin Gothic Book"/>
            <w:b/>
            <w:bCs/>
            <w:color w:val="333333"/>
            <w:sz w:val="20"/>
            <w:szCs w:val="20"/>
          </w:rPr>
          <w:fldChar w:fldCharType="begin"/>
        </w:r>
        <w:r w:rsidR="00D97B25" w:rsidRPr="00A9710B">
          <w:rPr>
            <w:rFonts w:ascii="Franklin Gothic Book" w:hAnsi="Franklin Gothic Book"/>
            <w:b/>
            <w:bCs/>
            <w:color w:val="333333"/>
            <w:sz w:val="18"/>
            <w:szCs w:val="18"/>
          </w:rPr>
          <w:instrText xml:space="preserve"> PAGE </w:instrText>
        </w:r>
        <w:r w:rsidR="00D97B25" w:rsidRPr="00A9710B">
          <w:rPr>
            <w:rFonts w:ascii="Franklin Gothic Book" w:hAnsi="Franklin Gothic Book"/>
            <w:b/>
            <w:bCs/>
            <w:color w:val="333333"/>
            <w:sz w:val="20"/>
            <w:szCs w:val="20"/>
          </w:rPr>
          <w:fldChar w:fldCharType="separate"/>
        </w:r>
        <w:r w:rsidR="001A12C9" w:rsidRPr="00A9710B">
          <w:rPr>
            <w:rFonts w:ascii="Franklin Gothic Book" w:hAnsi="Franklin Gothic Book"/>
            <w:b/>
            <w:bCs/>
            <w:noProof/>
            <w:color w:val="333333"/>
            <w:sz w:val="18"/>
            <w:szCs w:val="18"/>
          </w:rPr>
          <w:t>1</w:t>
        </w:r>
        <w:r w:rsidR="00D97B25" w:rsidRPr="00A9710B">
          <w:rPr>
            <w:rFonts w:ascii="Franklin Gothic Book" w:hAnsi="Franklin Gothic Book"/>
            <w:b/>
            <w:bCs/>
            <w:color w:val="333333"/>
            <w:sz w:val="20"/>
            <w:szCs w:val="20"/>
          </w:rPr>
          <w:fldChar w:fldCharType="end"/>
        </w:r>
        <w:r w:rsidR="00D97B25" w:rsidRPr="00A9710B">
          <w:rPr>
            <w:rFonts w:ascii="Franklin Gothic Book" w:hAnsi="Franklin Gothic Book"/>
            <w:color w:val="333333"/>
            <w:sz w:val="18"/>
            <w:szCs w:val="18"/>
          </w:rPr>
          <w:t xml:space="preserve"> of </w:t>
        </w:r>
        <w:r w:rsidR="00D97B25" w:rsidRPr="00A9710B">
          <w:rPr>
            <w:rFonts w:ascii="Franklin Gothic Book" w:hAnsi="Franklin Gothic Book"/>
            <w:b/>
            <w:bCs/>
            <w:color w:val="333333"/>
            <w:sz w:val="20"/>
            <w:szCs w:val="20"/>
          </w:rPr>
          <w:fldChar w:fldCharType="begin"/>
        </w:r>
        <w:r w:rsidR="00D97B25" w:rsidRPr="00A9710B">
          <w:rPr>
            <w:rFonts w:ascii="Franklin Gothic Book" w:hAnsi="Franklin Gothic Book"/>
            <w:b/>
            <w:bCs/>
            <w:color w:val="333333"/>
            <w:sz w:val="18"/>
            <w:szCs w:val="18"/>
          </w:rPr>
          <w:instrText xml:space="preserve"> NUMPAGES  </w:instrText>
        </w:r>
        <w:r w:rsidR="00D97B25" w:rsidRPr="00A9710B">
          <w:rPr>
            <w:rFonts w:ascii="Franklin Gothic Book" w:hAnsi="Franklin Gothic Book"/>
            <w:b/>
            <w:bCs/>
            <w:color w:val="333333"/>
            <w:sz w:val="20"/>
            <w:szCs w:val="20"/>
          </w:rPr>
          <w:fldChar w:fldCharType="separate"/>
        </w:r>
        <w:r w:rsidR="001A12C9" w:rsidRPr="00A9710B">
          <w:rPr>
            <w:rFonts w:ascii="Franklin Gothic Book" w:hAnsi="Franklin Gothic Book"/>
            <w:b/>
            <w:bCs/>
            <w:noProof/>
            <w:color w:val="333333"/>
            <w:sz w:val="18"/>
            <w:szCs w:val="18"/>
          </w:rPr>
          <w:t>2</w:t>
        </w:r>
        <w:r w:rsidR="00D97B25" w:rsidRPr="00A9710B">
          <w:rPr>
            <w:rFonts w:ascii="Franklin Gothic Book" w:hAnsi="Franklin Gothic Book"/>
            <w:b/>
            <w:bCs/>
            <w:color w:val="333333"/>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EBFA6" w14:textId="77777777" w:rsidR="006D6D2D" w:rsidRDefault="006D6D2D" w:rsidP="004269D4">
      <w:r>
        <w:separator/>
      </w:r>
    </w:p>
    <w:p w14:paraId="385AEA31" w14:textId="77777777" w:rsidR="006D6D2D" w:rsidRDefault="006D6D2D"/>
    <w:p w14:paraId="12D73E0F" w14:textId="77777777" w:rsidR="006D6D2D" w:rsidRDefault="006D6D2D" w:rsidP="003D0EF3"/>
  </w:footnote>
  <w:footnote w:type="continuationSeparator" w:id="0">
    <w:p w14:paraId="1D83AB72" w14:textId="77777777" w:rsidR="006D6D2D" w:rsidRDefault="006D6D2D" w:rsidP="004269D4">
      <w:r>
        <w:continuationSeparator/>
      </w:r>
    </w:p>
    <w:p w14:paraId="5F54E9FC" w14:textId="77777777" w:rsidR="006D6D2D" w:rsidRDefault="006D6D2D"/>
    <w:p w14:paraId="57A163E1" w14:textId="77777777" w:rsidR="006D6D2D" w:rsidRDefault="006D6D2D" w:rsidP="003D0E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BE831" w14:textId="7772D519" w:rsidR="003D0EF3" w:rsidRPr="00FC0F1C" w:rsidRDefault="00AF566B" w:rsidP="00792926">
    <w:pPr>
      <w:pStyle w:val="Header"/>
      <w:tabs>
        <w:tab w:val="left" w:pos="2140"/>
        <w:tab w:val="left" w:pos="4780"/>
        <w:tab w:val="center" w:pos="5298"/>
      </w:tabs>
      <w:rPr>
        <w:color w:val="004080"/>
      </w:rPr>
    </w:pPr>
    <w:r>
      <w:rPr>
        <w:noProof/>
        <w:lang w:eastAsia="en-GB"/>
      </w:rPr>
      <mc:AlternateContent>
        <mc:Choice Requires="wps">
          <w:drawing>
            <wp:anchor distT="0" distB="0" distL="114300" distR="114300" simplePos="0" relativeHeight="251657728" behindDoc="0" locked="0" layoutInCell="1" allowOverlap="1" wp14:anchorId="7D01F822" wp14:editId="27C43039">
              <wp:simplePos x="0" y="0"/>
              <wp:positionH relativeFrom="column">
                <wp:posOffset>5436262</wp:posOffset>
              </wp:positionH>
              <wp:positionV relativeFrom="paragraph">
                <wp:posOffset>-33020</wp:posOffset>
              </wp:positionV>
              <wp:extent cx="1587665" cy="30924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665" cy="3092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txbx>
                      <w:txbxContent>
                        <w:p w14:paraId="2314C2BA" w14:textId="77777777" w:rsidR="00AF566B" w:rsidRPr="009843F5" w:rsidRDefault="00AF566B" w:rsidP="00AF566B">
                          <w:pPr>
                            <w:pStyle w:val="Header"/>
                            <w:tabs>
                              <w:tab w:val="clear" w:pos="4320"/>
                              <w:tab w:val="clear" w:pos="8640"/>
                              <w:tab w:val="left" w:pos="8177"/>
                            </w:tabs>
                            <w:rPr>
                              <w:ins w:id="1223" w:author="Bex Heenan" w:date="2022-04-13T15:21:00Z"/>
                              <w:color w:val="004080"/>
                            </w:rPr>
                          </w:pPr>
                          <w:ins w:id="1224" w:author="Bex Heenan" w:date="2022-04-13T15:21:00Z">
                            <w:r w:rsidRPr="00882BBC">
                              <w:rPr>
                                <w:rFonts w:cs="Arial"/>
                                <w:b/>
                                <w:color w:val="745B99"/>
                                <w:sz w:val="28"/>
                                <w:szCs w:val="28"/>
                              </w:rPr>
                              <w:sym w:font="Wingdings" w:char="F049"/>
                            </w:r>
                            <w:r w:rsidRPr="00882BBC">
                              <w:rPr>
                                <w:rFonts w:cs="Arial"/>
                                <w:b/>
                                <w:color w:val="745B99"/>
                                <w:sz w:val="28"/>
                                <w:szCs w:val="28"/>
                              </w:rPr>
                              <w:t xml:space="preserve">TASK     </w:t>
                            </w:r>
                            <w:r w:rsidRPr="00882BBC">
                              <w:rPr>
                                <w:rFonts w:cs="Arial"/>
                                <w:b/>
                                <w:color w:val="AB2433"/>
                                <w:sz w:val="28"/>
                              </w:rPr>
                              <w:t>HINT</w:t>
                            </w:r>
                          </w:ins>
                        </w:p>
                        <w:p w14:paraId="0A61C1F1" w14:textId="5629F7D0" w:rsidR="00327917" w:rsidDel="00AF566B" w:rsidRDefault="00A9710B" w:rsidP="00AF566B">
                          <w:pPr>
                            <w:pStyle w:val="NoSpacing"/>
                            <w:rPr>
                              <w:del w:id="1225" w:author="Bex Heenan" w:date="2022-04-13T15:21:00Z"/>
                            </w:rPr>
                            <w:pPrChange w:id="1226" w:author="Bex Heenan" w:date="2022-04-13T15:21:00Z">
                              <w:pPr>
                                <w:pStyle w:val="NoSpacing"/>
                                <w:jc w:val="right"/>
                              </w:pPr>
                            </w:pPrChange>
                          </w:pPr>
                          <w:del w:id="1227" w:author="Bex Heenan" w:date="2022-04-13T15:21:00Z">
                            <w:r w:rsidDel="00AF566B">
                              <w:delText>Sisra</w:delText>
                            </w:r>
                            <w:r w:rsidRPr="009462D1" w:rsidDel="00AF566B">
                              <w:delText xml:space="preserve"> </w:delText>
                            </w:r>
                            <w:r w:rsidR="00A87B01" w:rsidDel="00AF566B">
                              <w:delText>Analytics</w:delText>
                            </w:r>
                            <w:r w:rsidR="00A87B01" w:rsidRPr="009462D1" w:rsidDel="00AF566B">
                              <w:delText xml:space="preserve"> </w:delText>
                            </w:r>
                            <w:r w:rsidR="00327917" w:rsidRPr="009462D1" w:rsidDel="00AF566B">
                              <w:delText xml:space="preserve">| </w:delText>
                            </w:r>
                            <w:r w:rsidR="007B0707" w:rsidDel="00AF566B">
                              <w:delText>KS3/4 Training Plan – Class Teachers</w:delText>
                            </w:r>
                          </w:del>
                        </w:p>
                        <w:p w14:paraId="6359DE24" w14:textId="77777777" w:rsidR="007050D0" w:rsidRDefault="007050D0" w:rsidP="00AF566B">
                          <w:pPr>
                            <w:rPr>
                              <w:color w:val="004080"/>
                            </w:rPr>
                            <w:pPrChange w:id="1228" w:author="Bex Heenan" w:date="2022-04-13T15:21:00Z">
                              <w:pPr>
                                <w:jc w:val="right"/>
                              </w:pPr>
                            </w:pPrChange>
                          </w:pPr>
                        </w:p>
                        <w:p w14:paraId="09ABEFA3" w14:textId="77777777" w:rsidR="00327917" w:rsidRPr="009462D1" w:rsidRDefault="00327917" w:rsidP="00327917">
                          <w:pPr>
                            <w:jc w:val="right"/>
                            <w:rPr>
                              <w:color w:val="004080"/>
                            </w:rPr>
                          </w:pPr>
                        </w:p>
                        <w:p w14:paraId="2414EA8D" w14:textId="77777777" w:rsidR="00E8749A" w:rsidRPr="009462D1" w:rsidRDefault="00E8749A" w:rsidP="00E90081">
                          <w:pPr>
                            <w:jc w:val="right"/>
                            <w:rPr>
                              <w:color w:val="0040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1F822" id="_x0000_t202" coordsize="21600,21600" o:spt="202" path="m,l,21600r21600,l21600,xe">
              <v:stroke joinstyle="miter"/>
              <v:path gradientshapeok="t" o:connecttype="rect"/>
            </v:shapetype>
            <v:shape id="Text Box 7" o:spid="_x0000_s1026" type="#_x0000_t202" style="position:absolute;margin-left:428.05pt;margin-top:-2.6pt;width:125pt;height:2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" filled="f" stroked="f">
              <v:textbox>
                <w:txbxContent>
                  <w:p w14:paraId="2314C2BA" w14:textId="77777777" w:rsidR="00AF566B" w:rsidRPr="009843F5" w:rsidRDefault="00AF566B" w:rsidP="00AF566B">
                    <w:pPr>
                      <w:pStyle w:val="Header"/>
                      <w:tabs>
                        <w:tab w:val="clear" w:pos="4320"/>
                        <w:tab w:val="clear" w:pos="8640"/>
                        <w:tab w:val="left" w:pos="8177"/>
                      </w:tabs>
                      <w:rPr>
                        <w:ins w:id="1229" w:author="Bex Heenan" w:date="2022-04-13T15:21:00Z"/>
                        <w:color w:val="004080"/>
                      </w:rPr>
                    </w:pPr>
                    <w:ins w:id="1230" w:author="Bex Heenan" w:date="2022-04-13T15:21:00Z">
                      <w:r w:rsidRPr="00882BBC">
                        <w:rPr>
                          <w:rFonts w:cs="Arial"/>
                          <w:b/>
                          <w:color w:val="745B99"/>
                          <w:sz w:val="28"/>
                          <w:szCs w:val="28"/>
                        </w:rPr>
                        <w:sym w:font="Wingdings" w:char="F049"/>
                      </w:r>
                      <w:r w:rsidRPr="00882BBC">
                        <w:rPr>
                          <w:rFonts w:cs="Arial"/>
                          <w:b/>
                          <w:color w:val="745B99"/>
                          <w:sz w:val="28"/>
                          <w:szCs w:val="28"/>
                        </w:rPr>
                        <w:t xml:space="preserve">TASK     </w:t>
                      </w:r>
                      <w:r w:rsidRPr="00882BBC">
                        <w:rPr>
                          <w:rFonts w:cs="Arial"/>
                          <w:b/>
                          <w:color w:val="AB2433"/>
                          <w:sz w:val="28"/>
                        </w:rPr>
                        <w:t>HINT</w:t>
                      </w:r>
                    </w:ins>
                  </w:p>
                  <w:p w14:paraId="0A61C1F1" w14:textId="5629F7D0" w:rsidR="00327917" w:rsidDel="00AF566B" w:rsidRDefault="00A9710B" w:rsidP="00AF566B">
                    <w:pPr>
                      <w:pStyle w:val="NoSpacing"/>
                      <w:rPr>
                        <w:del w:id="1231" w:author="Bex Heenan" w:date="2022-04-13T15:21:00Z"/>
                      </w:rPr>
                      <w:pPrChange w:id="1232" w:author="Bex Heenan" w:date="2022-04-13T15:21:00Z">
                        <w:pPr>
                          <w:pStyle w:val="NoSpacing"/>
                          <w:jc w:val="right"/>
                        </w:pPr>
                      </w:pPrChange>
                    </w:pPr>
                    <w:del w:id="1233" w:author="Bex Heenan" w:date="2022-04-13T15:21:00Z">
                      <w:r w:rsidDel="00AF566B">
                        <w:delText>Sisra</w:delText>
                      </w:r>
                      <w:r w:rsidRPr="009462D1" w:rsidDel="00AF566B">
                        <w:delText xml:space="preserve"> </w:delText>
                      </w:r>
                      <w:r w:rsidR="00A87B01" w:rsidDel="00AF566B">
                        <w:delText>Analytics</w:delText>
                      </w:r>
                      <w:r w:rsidR="00A87B01" w:rsidRPr="009462D1" w:rsidDel="00AF566B">
                        <w:delText xml:space="preserve"> </w:delText>
                      </w:r>
                      <w:r w:rsidR="00327917" w:rsidRPr="009462D1" w:rsidDel="00AF566B">
                        <w:delText xml:space="preserve">| </w:delText>
                      </w:r>
                      <w:r w:rsidR="007B0707" w:rsidDel="00AF566B">
                        <w:delText>KS3/4 Training Plan – Class Teachers</w:delText>
                      </w:r>
                    </w:del>
                  </w:p>
                  <w:p w14:paraId="6359DE24" w14:textId="77777777" w:rsidR="007050D0" w:rsidRDefault="007050D0" w:rsidP="00AF566B">
                    <w:pPr>
                      <w:rPr>
                        <w:color w:val="004080"/>
                      </w:rPr>
                      <w:pPrChange w:id="1234" w:author="Bex Heenan" w:date="2022-04-13T15:21:00Z">
                        <w:pPr>
                          <w:jc w:val="right"/>
                        </w:pPr>
                      </w:pPrChange>
                    </w:pPr>
                  </w:p>
                  <w:p w14:paraId="09ABEFA3" w14:textId="77777777" w:rsidR="00327917" w:rsidRPr="009462D1" w:rsidRDefault="00327917" w:rsidP="00327917">
                    <w:pPr>
                      <w:jc w:val="right"/>
                      <w:rPr>
                        <w:color w:val="004080"/>
                      </w:rPr>
                    </w:pPr>
                  </w:p>
                  <w:p w14:paraId="2414EA8D" w14:textId="77777777" w:rsidR="00E8749A" w:rsidRPr="009462D1" w:rsidRDefault="00E8749A" w:rsidP="00E90081">
                    <w:pPr>
                      <w:jc w:val="right"/>
                      <w:rPr>
                        <w:color w:val="004080"/>
                      </w:rPr>
                    </w:pPr>
                  </w:p>
                </w:txbxContent>
              </v:textbox>
            </v:shape>
          </w:pict>
        </mc:Fallback>
      </mc:AlternateContent>
    </w:r>
    <w:r w:rsidR="00A9710B">
      <w:rPr>
        <w:noProof/>
        <w:lang w:eastAsia="en-GB"/>
      </w:rPr>
      <mc:AlternateContent>
        <mc:Choice Requires="wps">
          <w:drawing>
            <wp:anchor distT="0" distB="0" distL="114300" distR="114300" simplePos="0" relativeHeight="251763712" behindDoc="0" locked="0" layoutInCell="1" allowOverlap="1" wp14:anchorId="1517C65A" wp14:editId="4C212045">
              <wp:simplePos x="0" y="0"/>
              <wp:positionH relativeFrom="page">
                <wp:align>right</wp:align>
              </wp:positionH>
              <wp:positionV relativeFrom="paragraph">
                <wp:posOffset>242570</wp:posOffset>
              </wp:positionV>
              <wp:extent cx="7703820" cy="35560"/>
              <wp:effectExtent l="0" t="0" r="0" b="2540"/>
              <wp:wrapNone/>
              <wp:docPr id="18" name="Rectangle 18"/>
              <wp:cNvGraphicFramePr/>
              <a:graphic xmlns:a="http://schemas.openxmlformats.org/drawingml/2006/main">
                <a:graphicData uri="http://schemas.microsoft.com/office/word/2010/wordprocessingShape">
                  <wps:wsp>
                    <wps:cNvSpPr/>
                    <wps:spPr>
                      <a:xfrm>
                        <a:off x="0" y="0"/>
                        <a:ext cx="7703820" cy="3556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C801BB" id="Rectangle 18" o:spid="_x0000_s1026" style="position:absolute;margin-left:555.4pt;margin-top:19.1pt;width:606.6pt;height:2.8pt;z-index:2517637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" fillcolor="#281a39" stroked="f">
              <w10:wrap anchorx="page"/>
            </v:rect>
          </w:pict>
        </mc:Fallback>
      </mc:AlternateContent>
    </w:r>
    <w:r w:rsidR="00BF30FF">
      <w:rPr>
        <w:noProof/>
      </w:rPr>
      <w:drawing>
        <wp:anchor distT="0" distB="0" distL="114300" distR="114300" simplePos="0" relativeHeight="251776000" behindDoc="0" locked="0" layoutInCell="1" allowOverlap="1" wp14:anchorId="2DDFCC09" wp14:editId="5079EBAC">
          <wp:simplePos x="0" y="0"/>
          <wp:positionH relativeFrom="margin">
            <wp:align>left</wp:align>
          </wp:positionH>
          <wp:positionV relativeFrom="paragraph">
            <wp:posOffset>-13335</wp:posOffset>
          </wp:positionV>
          <wp:extent cx="1587500" cy="186055"/>
          <wp:effectExtent l="0" t="0" r="0" b="44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186055"/>
                  </a:xfrm>
                  <a:prstGeom prst="rect">
                    <a:avLst/>
                  </a:prstGeom>
                  <a:noFill/>
                  <a:ln>
                    <a:noFill/>
                  </a:ln>
                </pic:spPr>
              </pic:pic>
            </a:graphicData>
          </a:graphic>
          <wp14:sizeRelH relativeFrom="page">
            <wp14:pctWidth>0</wp14:pctWidth>
          </wp14:sizeRelH>
          <wp14:sizeRelV relativeFrom="page">
            <wp14:pctHeight>0</wp14:pctHeight>
          </wp14:sizeRelV>
        </wp:anchor>
      </w:drawing>
    </w:r>
    <w:r w:rsidR="00792926">
      <w:rPr>
        <w:color w:val="004080"/>
      </w:rPr>
      <w:tab/>
    </w:r>
    <w:r w:rsidR="00792926">
      <w:rPr>
        <w:color w:val="004080"/>
      </w:rPr>
      <w:tab/>
    </w:r>
    <w:r w:rsidR="00792926">
      <w:rPr>
        <w:color w:val="004080"/>
      </w:rPr>
      <w:tab/>
    </w:r>
    <w:r w:rsidR="00792926">
      <w:rPr>
        <w:color w:val="00408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A796" w14:textId="1D0C1C6F" w:rsidR="00FC0F1C" w:rsidRPr="009843F5" w:rsidRDefault="00BF30FF" w:rsidP="00AF566B">
    <w:pPr>
      <w:pStyle w:val="Header"/>
      <w:tabs>
        <w:tab w:val="clear" w:pos="4320"/>
        <w:tab w:val="clear" w:pos="8640"/>
        <w:tab w:val="left" w:pos="8177"/>
      </w:tabs>
      <w:rPr>
        <w:color w:val="004080"/>
      </w:rPr>
      <w:pPrChange w:id="1262" w:author="Bex Heenan" w:date="2022-04-13T15:21:00Z">
        <w:pPr>
          <w:pStyle w:val="Header"/>
        </w:pPr>
      </w:pPrChange>
    </w:pPr>
    <w:r>
      <w:rPr>
        <w:noProof/>
      </w:rPr>
      <w:drawing>
        <wp:anchor distT="0" distB="0" distL="114300" distR="114300" simplePos="0" relativeHeight="251773952" behindDoc="0" locked="0" layoutInCell="1" allowOverlap="1" wp14:anchorId="16F48EC1" wp14:editId="3F1550A3">
          <wp:simplePos x="0" y="0"/>
          <wp:positionH relativeFrom="margin">
            <wp:align>left</wp:align>
          </wp:positionH>
          <wp:positionV relativeFrom="paragraph">
            <wp:posOffset>43815</wp:posOffset>
          </wp:positionV>
          <wp:extent cx="1587500" cy="186531"/>
          <wp:effectExtent l="0" t="0" r="0" b="444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186531"/>
                  </a:xfrm>
                  <a:prstGeom prst="rect">
                    <a:avLst/>
                  </a:prstGeom>
                  <a:noFill/>
                  <a:ln>
                    <a:noFill/>
                  </a:ln>
                </pic:spPr>
              </pic:pic>
            </a:graphicData>
          </a:graphic>
          <wp14:sizeRelH relativeFrom="page">
            <wp14:pctWidth>0</wp14:pctWidth>
          </wp14:sizeRelH>
          <wp14:sizeRelV relativeFrom="page">
            <wp14:pctHeight>0</wp14:pctHeight>
          </wp14:sizeRelV>
        </wp:anchor>
      </w:drawing>
    </w:r>
    <w:r w:rsidR="003B7EBA">
      <w:rPr>
        <w:noProof/>
        <w:lang w:eastAsia="en-GB"/>
      </w:rPr>
      <mc:AlternateContent>
        <mc:Choice Requires="wps">
          <w:drawing>
            <wp:anchor distT="0" distB="0" distL="114300" distR="114300" simplePos="0" relativeHeight="251759616" behindDoc="0" locked="0" layoutInCell="1" allowOverlap="1" wp14:anchorId="2FC364D8" wp14:editId="76006DF5">
              <wp:simplePos x="0" y="0"/>
              <wp:positionH relativeFrom="page">
                <wp:posOffset>-147320</wp:posOffset>
              </wp:positionH>
              <wp:positionV relativeFrom="paragraph">
                <wp:posOffset>326390</wp:posOffset>
              </wp:positionV>
              <wp:extent cx="7740000" cy="36000"/>
              <wp:effectExtent l="0" t="0" r="0" b="2540"/>
              <wp:wrapNone/>
              <wp:docPr id="15" name="Rectangle 15"/>
              <wp:cNvGraphicFramePr/>
              <a:graphic xmlns:a="http://schemas.openxmlformats.org/drawingml/2006/main">
                <a:graphicData uri="http://schemas.microsoft.com/office/word/2010/wordprocessingShape">
                  <wps:wsp>
                    <wps:cNvSpPr/>
                    <wps:spPr>
                      <a:xfrm>
                        <a:off x="0" y="0"/>
                        <a:ext cx="7740000" cy="36000"/>
                      </a:xfrm>
                      <a:prstGeom prst="rect">
                        <a:avLst/>
                      </a:prstGeom>
                      <a:solidFill>
                        <a:srgbClr val="281A3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348063" id="Rectangle 15" o:spid="_x0000_s1026" style="position:absolute;margin-left:-11.6pt;margin-top:25.7pt;width:609.45pt;height:2.85pt;z-index:251759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" fillcolor="#281a39" stroked="f">
              <w10:wrap anchorx="page"/>
            </v:rect>
          </w:pict>
        </mc:Fallback>
      </mc:AlternateContent>
    </w:r>
    <w:ins w:id="1263" w:author="Bex Heenan" w:date="2022-04-13T15:21:00Z">
      <w:r w:rsidR="00AF566B">
        <w:rPr>
          <w:color w:val="004080"/>
        </w:rPr>
        <w:tab/>
      </w:r>
      <w:r w:rsidR="00AF566B" w:rsidRPr="00AF566B">
        <w:rPr>
          <w:rFonts w:cs="Arial"/>
          <w:b/>
          <w:color w:val="745B99"/>
          <w:sz w:val="28"/>
          <w:szCs w:val="28"/>
          <w:rPrChange w:id="1264" w:author="Bex Heenan" w:date="2022-04-13T15:21:00Z">
            <w:rPr>
              <w:rFonts w:cs="Arial"/>
              <w:b/>
              <w:color w:val="005087"/>
              <w:sz w:val="28"/>
              <w:szCs w:val="28"/>
            </w:rPr>
          </w:rPrChange>
        </w:rPr>
        <w:sym w:font="Wingdings" w:char="F049"/>
      </w:r>
      <w:r w:rsidR="00AF566B" w:rsidRPr="00AF566B">
        <w:rPr>
          <w:rFonts w:cs="Arial"/>
          <w:b/>
          <w:color w:val="745B99"/>
          <w:sz w:val="28"/>
          <w:szCs w:val="28"/>
          <w:rPrChange w:id="1265" w:author="Bex Heenan" w:date="2022-04-13T15:21:00Z">
            <w:rPr>
              <w:rFonts w:cs="Arial"/>
              <w:b/>
              <w:color w:val="005087"/>
              <w:sz w:val="28"/>
              <w:szCs w:val="28"/>
            </w:rPr>
          </w:rPrChange>
        </w:rPr>
        <w:t>TASK</w:t>
      </w:r>
      <w:r w:rsidR="00AF566B" w:rsidRPr="00AF566B">
        <w:rPr>
          <w:rFonts w:cs="Arial"/>
          <w:b/>
          <w:color w:val="745B99"/>
          <w:sz w:val="28"/>
          <w:szCs w:val="28"/>
          <w:rPrChange w:id="1266" w:author="Bex Heenan" w:date="2022-04-13T15:21:00Z">
            <w:rPr>
              <w:rFonts w:cs="Arial"/>
              <w:b/>
              <w:color w:val="0070C0"/>
              <w:sz w:val="28"/>
              <w:szCs w:val="28"/>
            </w:rPr>
          </w:rPrChange>
        </w:rPr>
        <w:t xml:space="preserve">     </w:t>
      </w:r>
      <w:r w:rsidR="00AF566B" w:rsidRPr="00AF566B">
        <w:rPr>
          <w:rFonts w:cs="Arial"/>
          <w:b/>
          <w:color w:val="AB2433"/>
          <w:sz w:val="28"/>
          <w:rPrChange w:id="1267" w:author="Bex Heenan" w:date="2022-04-13T15:21:00Z">
            <w:rPr>
              <w:rFonts w:cs="Arial"/>
              <w:b/>
              <w:color w:val="FF0000"/>
              <w:sz w:val="28"/>
            </w:rPr>
          </w:rPrChange>
        </w:rPr>
        <w:t>HINT</w:t>
      </w:r>
    </w:ins>
  </w:p>
  <w:p w14:paraId="738F071F" w14:textId="77777777" w:rsidR="003D0EF3" w:rsidRDefault="003D0E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054" type="#_x0000_t75" style="width:180.3pt;height:180.3pt" o:bullet="t">
        <v:imagedata r:id="rId1" o:title="Observe_BulletPoint"/>
      </v:shape>
    </w:pict>
  </w:numPicBullet>
  <w:numPicBullet w:numPicBulletId="1">
    <w:pict>
      <v:shape id="_x0000_i5055" type="#_x0000_t75" style="width:88.3pt;height:88.3pt" o:bullet="t">
        <v:imagedata r:id="rId2" o:title="Observe_BulletPoint"/>
      </v:shape>
    </w:pict>
  </w:numPicBullet>
  <w:abstractNum w:abstractNumId="0" w15:restartNumberingAfterBreak="0">
    <w:nsid w:val="02203928"/>
    <w:multiLevelType w:val="hybridMultilevel"/>
    <w:tmpl w:val="F3B03B4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8B1701"/>
    <w:multiLevelType w:val="hybridMultilevel"/>
    <w:tmpl w:val="4C12C252"/>
    <w:lvl w:ilvl="0" w:tplc="A02E88FE">
      <w:start w:val="1"/>
      <w:numFmt w:val="bullet"/>
      <w:lvlText w:val=""/>
      <w:lvlJc w:val="left"/>
      <w:pPr>
        <w:ind w:left="720" w:hanging="360"/>
      </w:pPr>
      <w:rPr>
        <w:rFonts w:ascii="Wingdings 3" w:hAnsi="Wingdings 3"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B0101D"/>
    <w:multiLevelType w:val="hybridMultilevel"/>
    <w:tmpl w:val="D1928D06"/>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61271C"/>
    <w:multiLevelType w:val="hybridMultilevel"/>
    <w:tmpl w:val="360E206E"/>
    <w:lvl w:ilvl="0" w:tplc="7CFAEAE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D065A60"/>
    <w:multiLevelType w:val="hybridMultilevel"/>
    <w:tmpl w:val="CCAEAE20"/>
    <w:lvl w:ilvl="0" w:tplc="A02E88FE">
      <w:start w:val="1"/>
      <w:numFmt w:val="bullet"/>
      <w:lvlText w:val=""/>
      <w:lvlJc w:val="left"/>
      <w:pPr>
        <w:ind w:left="720" w:hanging="360"/>
      </w:pPr>
      <w:rPr>
        <w:rFonts w:ascii="Wingdings 3" w:hAnsi="Wingdings 3"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901014"/>
    <w:multiLevelType w:val="hybridMultilevel"/>
    <w:tmpl w:val="07A0F664"/>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715AA0"/>
    <w:multiLevelType w:val="hybridMultilevel"/>
    <w:tmpl w:val="5740BDAA"/>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40045"/>
    <w:multiLevelType w:val="hybridMultilevel"/>
    <w:tmpl w:val="EF0E6AB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CC58E0"/>
    <w:multiLevelType w:val="hybridMultilevel"/>
    <w:tmpl w:val="C74AD6C0"/>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F12B91"/>
    <w:multiLevelType w:val="hybridMultilevel"/>
    <w:tmpl w:val="4FDADF8A"/>
    <w:lvl w:ilvl="0" w:tplc="08090001">
      <w:start w:val="1"/>
      <w:numFmt w:val="bullet"/>
      <w:lvlText w:val=""/>
      <w:lvlJc w:val="left"/>
      <w:pPr>
        <w:ind w:left="2568" w:hanging="360"/>
      </w:pPr>
      <w:rPr>
        <w:rFonts w:ascii="Symbol" w:hAnsi="Symbol" w:hint="default"/>
      </w:rPr>
    </w:lvl>
    <w:lvl w:ilvl="1" w:tplc="08090003" w:tentative="1">
      <w:start w:val="1"/>
      <w:numFmt w:val="bullet"/>
      <w:lvlText w:val="o"/>
      <w:lvlJc w:val="left"/>
      <w:pPr>
        <w:ind w:left="3288" w:hanging="360"/>
      </w:pPr>
      <w:rPr>
        <w:rFonts w:ascii="Courier New" w:hAnsi="Courier New" w:cs="Courier New" w:hint="default"/>
      </w:rPr>
    </w:lvl>
    <w:lvl w:ilvl="2" w:tplc="08090005" w:tentative="1">
      <w:start w:val="1"/>
      <w:numFmt w:val="bullet"/>
      <w:lvlText w:val=""/>
      <w:lvlJc w:val="left"/>
      <w:pPr>
        <w:ind w:left="4008" w:hanging="360"/>
      </w:pPr>
      <w:rPr>
        <w:rFonts w:ascii="Wingdings" w:hAnsi="Wingdings" w:hint="default"/>
      </w:rPr>
    </w:lvl>
    <w:lvl w:ilvl="3" w:tplc="08090001" w:tentative="1">
      <w:start w:val="1"/>
      <w:numFmt w:val="bullet"/>
      <w:lvlText w:val=""/>
      <w:lvlJc w:val="left"/>
      <w:pPr>
        <w:ind w:left="4728" w:hanging="360"/>
      </w:pPr>
      <w:rPr>
        <w:rFonts w:ascii="Symbol" w:hAnsi="Symbol" w:hint="default"/>
      </w:rPr>
    </w:lvl>
    <w:lvl w:ilvl="4" w:tplc="08090003" w:tentative="1">
      <w:start w:val="1"/>
      <w:numFmt w:val="bullet"/>
      <w:lvlText w:val="o"/>
      <w:lvlJc w:val="left"/>
      <w:pPr>
        <w:ind w:left="5448" w:hanging="360"/>
      </w:pPr>
      <w:rPr>
        <w:rFonts w:ascii="Courier New" w:hAnsi="Courier New" w:cs="Courier New" w:hint="default"/>
      </w:rPr>
    </w:lvl>
    <w:lvl w:ilvl="5" w:tplc="08090005" w:tentative="1">
      <w:start w:val="1"/>
      <w:numFmt w:val="bullet"/>
      <w:lvlText w:val=""/>
      <w:lvlJc w:val="left"/>
      <w:pPr>
        <w:ind w:left="6168" w:hanging="360"/>
      </w:pPr>
      <w:rPr>
        <w:rFonts w:ascii="Wingdings" w:hAnsi="Wingdings" w:hint="default"/>
      </w:rPr>
    </w:lvl>
    <w:lvl w:ilvl="6" w:tplc="08090001" w:tentative="1">
      <w:start w:val="1"/>
      <w:numFmt w:val="bullet"/>
      <w:lvlText w:val=""/>
      <w:lvlJc w:val="left"/>
      <w:pPr>
        <w:ind w:left="6888" w:hanging="360"/>
      </w:pPr>
      <w:rPr>
        <w:rFonts w:ascii="Symbol" w:hAnsi="Symbol" w:hint="default"/>
      </w:rPr>
    </w:lvl>
    <w:lvl w:ilvl="7" w:tplc="08090003" w:tentative="1">
      <w:start w:val="1"/>
      <w:numFmt w:val="bullet"/>
      <w:lvlText w:val="o"/>
      <w:lvlJc w:val="left"/>
      <w:pPr>
        <w:ind w:left="7608" w:hanging="360"/>
      </w:pPr>
      <w:rPr>
        <w:rFonts w:ascii="Courier New" w:hAnsi="Courier New" w:cs="Courier New" w:hint="default"/>
      </w:rPr>
    </w:lvl>
    <w:lvl w:ilvl="8" w:tplc="08090005" w:tentative="1">
      <w:start w:val="1"/>
      <w:numFmt w:val="bullet"/>
      <w:lvlText w:val=""/>
      <w:lvlJc w:val="left"/>
      <w:pPr>
        <w:ind w:left="8328" w:hanging="360"/>
      </w:pPr>
      <w:rPr>
        <w:rFonts w:ascii="Wingdings" w:hAnsi="Wingdings" w:hint="default"/>
      </w:rPr>
    </w:lvl>
  </w:abstractNum>
  <w:abstractNum w:abstractNumId="10" w15:restartNumberingAfterBreak="0">
    <w:nsid w:val="1EFC5AE1"/>
    <w:multiLevelType w:val="hybridMultilevel"/>
    <w:tmpl w:val="778CC6F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AB2C7C"/>
    <w:multiLevelType w:val="hybridMultilevel"/>
    <w:tmpl w:val="AD5885CA"/>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2151D6"/>
    <w:multiLevelType w:val="hybridMultilevel"/>
    <w:tmpl w:val="A6DAA06A"/>
    <w:lvl w:ilvl="0" w:tplc="7AE4DDF0">
      <w:start w:val="1"/>
      <w:numFmt w:val="bullet"/>
      <w:lvlText w:val=""/>
      <w:lvlPicBulletId w:val="1"/>
      <w:lvlJc w:val="left"/>
      <w:pPr>
        <w:ind w:left="2568" w:hanging="360"/>
      </w:pPr>
      <w:rPr>
        <w:rFonts w:ascii="Symbol" w:hAnsi="Symbol" w:hint="default"/>
        <w:color w:val="auto"/>
      </w:rPr>
    </w:lvl>
    <w:lvl w:ilvl="1" w:tplc="08090003" w:tentative="1">
      <w:start w:val="1"/>
      <w:numFmt w:val="bullet"/>
      <w:lvlText w:val="o"/>
      <w:lvlJc w:val="left"/>
      <w:pPr>
        <w:ind w:left="3288" w:hanging="360"/>
      </w:pPr>
      <w:rPr>
        <w:rFonts w:ascii="Courier New" w:hAnsi="Courier New" w:cs="Courier New" w:hint="default"/>
      </w:rPr>
    </w:lvl>
    <w:lvl w:ilvl="2" w:tplc="08090005" w:tentative="1">
      <w:start w:val="1"/>
      <w:numFmt w:val="bullet"/>
      <w:lvlText w:val=""/>
      <w:lvlJc w:val="left"/>
      <w:pPr>
        <w:ind w:left="4008" w:hanging="360"/>
      </w:pPr>
      <w:rPr>
        <w:rFonts w:ascii="Wingdings" w:hAnsi="Wingdings" w:hint="default"/>
      </w:rPr>
    </w:lvl>
    <w:lvl w:ilvl="3" w:tplc="08090001" w:tentative="1">
      <w:start w:val="1"/>
      <w:numFmt w:val="bullet"/>
      <w:lvlText w:val=""/>
      <w:lvlJc w:val="left"/>
      <w:pPr>
        <w:ind w:left="4728" w:hanging="360"/>
      </w:pPr>
      <w:rPr>
        <w:rFonts w:ascii="Symbol" w:hAnsi="Symbol" w:hint="default"/>
      </w:rPr>
    </w:lvl>
    <w:lvl w:ilvl="4" w:tplc="08090003" w:tentative="1">
      <w:start w:val="1"/>
      <w:numFmt w:val="bullet"/>
      <w:lvlText w:val="o"/>
      <w:lvlJc w:val="left"/>
      <w:pPr>
        <w:ind w:left="5448" w:hanging="360"/>
      </w:pPr>
      <w:rPr>
        <w:rFonts w:ascii="Courier New" w:hAnsi="Courier New" w:cs="Courier New" w:hint="default"/>
      </w:rPr>
    </w:lvl>
    <w:lvl w:ilvl="5" w:tplc="08090005" w:tentative="1">
      <w:start w:val="1"/>
      <w:numFmt w:val="bullet"/>
      <w:lvlText w:val=""/>
      <w:lvlJc w:val="left"/>
      <w:pPr>
        <w:ind w:left="6168" w:hanging="360"/>
      </w:pPr>
      <w:rPr>
        <w:rFonts w:ascii="Wingdings" w:hAnsi="Wingdings" w:hint="default"/>
      </w:rPr>
    </w:lvl>
    <w:lvl w:ilvl="6" w:tplc="08090001" w:tentative="1">
      <w:start w:val="1"/>
      <w:numFmt w:val="bullet"/>
      <w:lvlText w:val=""/>
      <w:lvlJc w:val="left"/>
      <w:pPr>
        <w:ind w:left="6888" w:hanging="360"/>
      </w:pPr>
      <w:rPr>
        <w:rFonts w:ascii="Symbol" w:hAnsi="Symbol" w:hint="default"/>
      </w:rPr>
    </w:lvl>
    <w:lvl w:ilvl="7" w:tplc="08090003" w:tentative="1">
      <w:start w:val="1"/>
      <w:numFmt w:val="bullet"/>
      <w:lvlText w:val="o"/>
      <w:lvlJc w:val="left"/>
      <w:pPr>
        <w:ind w:left="7608" w:hanging="360"/>
      </w:pPr>
      <w:rPr>
        <w:rFonts w:ascii="Courier New" w:hAnsi="Courier New" w:cs="Courier New" w:hint="default"/>
      </w:rPr>
    </w:lvl>
    <w:lvl w:ilvl="8" w:tplc="08090005" w:tentative="1">
      <w:start w:val="1"/>
      <w:numFmt w:val="bullet"/>
      <w:lvlText w:val=""/>
      <w:lvlJc w:val="left"/>
      <w:pPr>
        <w:ind w:left="8328" w:hanging="360"/>
      </w:pPr>
      <w:rPr>
        <w:rFonts w:ascii="Wingdings" w:hAnsi="Wingdings" w:hint="default"/>
      </w:rPr>
    </w:lvl>
  </w:abstractNum>
  <w:abstractNum w:abstractNumId="13" w15:restartNumberingAfterBreak="0">
    <w:nsid w:val="2D4141FF"/>
    <w:multiLevelType w:val="hybridMultilevel"/>
    <w:tmpl w:val="2E00454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176A8E"/>
    <w:multiLevelType w:val="hybridMultilevel"/>
    <w:tmpl w:val="270C778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8A550F"/>
    <w:multiLevelType w:val="hybridMultilevel"/>
    <w:tmpl w:val="F632A6D2"/>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373521"/>
    <w:multiLevelType w:val="hybridMultilevel"/>
    <w:tmpl w:val="101085A2"/>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EB39C7"/>
    <w:multiLevelType w:val="hybridMultilevel"/>
    <w:tmpl w:val="6FEADC48"/>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11675B"/>
    <w:multiLevelType w:val="hybridMultilevel"/>
    <w:tmpl w:val="7B644C56"/>
    <w:lvl w:ilvl="0" w:tplc="EC146186">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5632CB1"/>
    <w:multiLevelType w:val="hybridMultilevel"/>
    <w:tmpl w:val="7EE0BA00"/>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7F62D0"/>
    <w:multiLevelType w:val="hybridMultilevel"/>
    <w:tmpl w:val="155259B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C72EA5"/>
    <w:multiLevelType w:val="hybridMultilevel"/>
    <w:tmpl w:val="411A0BD8"/>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CE6692"/>
    <w:multiLevelType w:val="hybridMultilevel"/>
    <w:tmpl w:val="6B70223E"/>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571EAF"/>
    <w:multiLevelType w:val="hybridMultilevel"/>
    <w:tmpl w:val="250CA8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B647561"/>
    <w:multiLevelType w:val="hybridMultilevel"/>
    <w:tmpl w:val="CB9CD90E"/>
    <w:lvl w:ilvl="0" w:tplc="7CFAEAE0">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BC20821"/>
    <w:multiLevelType w:val="hybridMultilevel"/>
    <w:tmpl w:val="F9FAB18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7E6A07"/>
    <w:multiLevelType w:val="hybridMultilevel"/>
    <w:tmpl w:val="BBF2D920"/>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815EE1"/>
    <w:multiLevelType w:val="hybridMultilevel"/>
    <w:tmpl w:val="366A0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9A465B"/>
    <w:multiLevelType w:val="hybridMultilevel"/>
    <w:tmpl w:val="AFC0FD8A"/>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BA47F2C"/>
    <w:multiLevelType w:val="hybridMultilevel"/>
    <w:tmpl w:val="1276756A"/>
    <w:lvl w:ilvl="0" w:tplc="EC146186">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C091984"/>
    <w:multiLevelType w:val="hybridMultilevel"/>
    <w:tmpl w:val="15444B06"/>
    <w:lvl w:ilvl="0" w:tplc="EC14618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CB726A3"/>
    <w:multiLevelType w:val="hybridMultilevel"/>
    <w:tmpl w:val="8B7C8B0A"/>
    <w:lvl w:ilvl="0" w:tplc="08090001">
      <w:start w:val="1"/>
      <w:numFmt w:val="bullet"/>
      <w:lvlText w:val=""/>
      <w:lvlJc w:val="left"/>
      <w:pPr>
        <w:ind w:left="1080" w:hanging="360"/>
      </w:pPr>
      <w:rPr>
        <w:rFonts w:ascii="Symbol" w:hAnsi="Symbol" w:hint="default"/>
      </w:rPr>
    </w:lvl>
    <w:lvl w:ilvl="1" w:tplc="EC14618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DB24C2A"/>
    <w:multiLevelType w:val="hybridMultilevel"/>
    <w:tmpl w:val="56508C30"/>
    <w:lvl w:ilvl="0" w:tplc="6EA8AA1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D80735"/>
    <w:multiLevelType w:val="hybridMultilevel"/>
    <w:tmpl w:val="4A8AE290"/>
    <w:lvl w:ilvl="0" w:tplc="62A4C936">
      <w:start w:val="1"/>
      <w:numFmt w:val="bullet"/>
      <w:lvlText w:val=""/>
      <w:lvlJc w:val="left"/>
      <w:pPr>
        <w:ind w:left="720" w:hanging="360"/>
      </w:pPr>
      <w:rPr>
        <w:rFonts w:ascii="Symbol" w:hAnsi="Symbol" w:hint="default"/>
        <w:color w:val="FBB019"/>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79B05A2"/>
    <w:multiLevelType w:val="hybridMultilevel"/>
    <w:tmpl w:val="A1D4B84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95775F"/>
    <w:multiLevelType w:val="hybridMultilevel"/>
    <w:tmpl w:val="B4DC0F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C041E3B"/>
    <w:multiLevelType w:val="hybridMultilevel"/>
    <w:tmpl w:val="07C2195C"/>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E1E5698"/>
    <w:multiLevelType w:val="hybridMultilevel"/>
    <w:tmpl w:val="77ECFE22"/>
    <w:lvl w:ilvl="0" w:tplc="EC146186">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57714"/>
    <w:multiLevelType w:val="hybridMultilevel"/>
    <w:tmpl w:val="3AB6E9A2"/>
    <w:lvl w:ilvl="0" w:tplc="7CFAEAE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35"/>
  </w:num>
  <w:num w:numId="3">
    <w:abstractNumId w:val="32"/>
  </w:num>
  <w:num w:numId="4">
    <w:abstractNumId w:val="9"/>
  </w:num>
  <w:num w:numId="5">
    <w:abstractNumId w:val="12"/>
  </w:num>
  <w:num w:numId="6">
    <w:abstractNumId w:val="13"/>
  </w:num>
  <w:num w:numId="7">
    <w:abstractNumId w:val="33"/>
  </w:num>
  <w:num w:numId="8">
    <w:abstractNumId w:val="29"/>
  </w:num>
  <w:num w:numId="9">
    <w:abstractNumId w:val="18"/>
  </w:num>
  <w:num w:numId="10">
    <w:abstractNumId w:val="3"/>
  </w:num>
  <w:num w:numId="11">
    <w:abstractNumId w:val="38"/>
  </w:num>
  <w:num w:numId="12">
    <w:abstractNumId w:val="24"/>
  </w:num>
  <w:num w:numId="13">
    <w:abstractNumId w:val="20"/>
  </w:num>
  <w:num w:numId="14">
    <w:abstractNumId w:val="25"/>
  </w:num>
  <w:num w:numId="15">
    <w:abstractNumId w:val="10"/>
  </w:num>
  <w:num w:numId="16">
    <w:abstractNumId w:val="14"/>
  </w:num>
  <w:num w:numId="17">
    <w:abstractNumId w:val="15"/>
  </w:num>
  <w:num w:numId="18">
    <w:abstractNumId w:val="28"/>
  </w:num>
  <w:num w:numId="19">
    <w:abstractNumId w:val="37"/>
  </w:num>
  <w:num w:numId="20">
    <w:abstractNumId w:val="31"/>
  </w:num>
  <w:num w:numId="21">
    <w:abstractNumId w:val="30"/>
  </w:num>
  <w:num w:numId="22">
    <w:abstractNumId w:val="16"/>
  </w:num>
  <w:num w:numId="23">
    <w:abstractNumId w:val="36"/>
  </w:num>
  <w:num w:numId="24">
    <w:abstractNumId w:val="21"/>
  </w:num>
  <w:num w:numId="25">
    <w:abstractNumId w:val="19"/>
  </w:num>
  <w:num w:numId="26">
    <w:abstractNumId w:val="5"/>
  </w:num>
  <w:num w:numId="27">
    <w:abstractNumId w:val="8"/>
  </w:num>
  <w:num w:numId="28">
    <w:abstractNumId w:val="17"/>
  </w:num>
  <w:num w:numId="29">
    <w:abstractNumId w:val="2"/>
  </w:num>
  <w:num w:numId="30">
    <w:abstractNumId w:val="7"/>
  </w:num>
  <w:num w:numId="31">
    <w:abstractNumId w:val="22"/>
  </w:num>
  <w:num w:numId="32">
    <w:abstractNumId w:val="34"/>
  </w:num>
  <w:num w:numId="33">
    <w:abstractNumId w:val="26"/>
  </w:num>
  <w:num w:numId="34">
    <w:abstractNumId w:val="0"/>
  </w:num>
  <w:num w:numId="35">
    <w:abstractNumId w:val="6"/>
  </w:num>
  <w:num w:numId="36">
    <w:abstractNumId w:val="11"/>
  </w:num>
  <w:num w:numId="37">
    <w:abstractNumId w:val="4"/>
  </w:num>
  <w:num w:numId="38">
    <w:abstractNumId w:val="1"/>
  </w:num>
  <w:num w:numId="39">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x Heenan">
    <w15:presenceInfo w15:providerId="None" w15:userId="Bex Heen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linkStyles/>
  <w:trackRevisions/>
  <w:documentProtection w:edit="trackedChanges" w:enforcement="0"/>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D2D"/>
    <w:rsid w:val="00001BFE"/>
    <w:rsid w:val="000029EC"/>
    <w:rsid w:val="0000386E"/>
    <w:rsid w:val="00006A5F"/>
    <w:rsid w:val="00015820"/>
    <w:rsid w:val="00025F96"/>
    <w:rsid w:val="000404FE"/>
    <w:rsid w:val="00044CC7"/>
    <w:rsid w:val="00053533"/>
    <w:rsid w:val="00071136"/>
    <w:rsid w:val="0008532A"/>
    <w:rsid w:val="000B1A5C"/>
    <w:rsid w:val="000C68F3"/>
    <w:rsid w:val="000D11E1"/>
    <w:rsid w:val="000D637E"/>
    <w:rsid w:val="000E5284"/>
    <w:rsid w:val="000E7EA5"/>
    <w:rsid w:val="000F25F1"/>
    <w:rsid w:val="000F2BDB"/>
    <w:rsid w:val="00145851"/>
    <w:rsid w:val="0018276F"/>
    <w:rsid w:val="00183A72"/>
    <w:rsid w:val="00183DED"/>
    <w:rsid w:val="00193BD2"/>
    <w:rsid w:val="001A05D4"/>
    <w:rsid w:val="001A12C9"/>
    <w:rsid w:val="001D40B5"/>
    <w:rsid w:val="001D6F80"/>
    <w:rsid w:val="001E5DB4"/>
    <w:rsid w:val="001F177B"/>
    <w:rsid w:val="0020020B"/>
    <w:rsid w:val="00232F64"/>
    <w:rsid w:val="00246D47"/>
    <w:rsid w:val="00272274"/>
    <w:rsid w:val="00273A4B"/>
    <w:rsid w:val="00293016"/>
    <w:rsid w:val="002C3376"/>
    <w:rsid w:val="002D6D8E"/>
    <w:rsid w:val="002F10F7"/>
    <w:rsid w:val="002F7851"/>
    <w:rsid w:val="003243E7"/>
    <w:rsid w:val="00327917"/>
    <w:rsid w:val="0033207E"/>
    <w:rsid w:val="0035380A"/>
    <w:rsid w:val="00356B9B"/>
    <w:rsid w:val="00360C60"/>
    <w:rsid w:val="003718C8"/>
    <w:rsid w:val="003777C9"/>
    <w:rsid w:val="00394AAD"/>
    <w:rsid w:val="003B7EBA"/>
    <w:rsid w:val="003C5E5A"/>
    <w:rsid w:val="003D0719"/>
    <w:rsid w:val="003D0EF3"/>
    <w:rsid w:val="003D3B33"/>
    <w:rsid w:val="003E1B8D"/>
    <w:rsid w:val="0040718A"/>
    <w:rsid w:val="00414640"/>
    <w:rsid w:val="00421A2A"/>
    <w:rsid w:val="004234F1"/>
    <w:rsid w:val="004246DF"/>
    <w:rsid w:val="00425CEA"/>
    <w:rsid w:val="004269D4"/>
    <w:rsid w:val="00463ADE"/>
    <w:rsid w:val="00490281"/>
    <w:rsid w:val="00490839"/>
    <w:rsid w:val="004C4A2B"/>
    <w:rsid w:val="004D1D86"/>
    <w:rsid w:val="004D797B"/>
    <w:rsid w:val="004E3109"/>
    <w:rsid w:val="004E3903"/>
    <w:rsid w:val="004F67B5"/>
    <w:rsid w:val="004F6D69"/>
    <w:rsid w:val="00504B76"/>
    <w:rsid w:val="005314AE"/>
    <w:rsid w:val="0053650F"/>
    <w:rsid w:val="00537C8E"/>
    <w:rsid w:val="0058560C"/>
    <w:rsid w:val="005A2101"/>
    <w:rsid w:val="005A2D12"/>
    <w:rsid w:val="005A7579"/>
    <w:rsid w:val="005B6E91"/>
    <w:rsid w:val="005B7E57"/>
    <w:rsid w:val="005C2B5C"/>
    <w:rsid w:val="005E1235"/>
    <w:rsid w:val="005E3F30"/>
    <w:rsid w:val="005F08B3"/>
    <w:rsid w:val="00644BC3"/>
    <w:rsid w:val="00654851"/>
    <w:rsid w:val="00656275"/>
    <w:rsid w:val="00682A05"/>
    <w:rsid w:val="0068397E"/>
    <w:rsid w:val="00690C22"/>
    <w:rsid w:val="00692B2A"/>
    <w:rsid w:val="006935A3"/>
    <w:rsid w:val="006B17D0"/>
    <w:rsid w:val="006B352A"/>
    <w:rsid w:val="006C43DB"/>
    <w:rsid w:val="006D6D2D"/>
    <w:rsid w:val="006D6EA9"/>
    <w:rsid w:val="006E65F2"/>
    <w:rsid w:val="007020F1"/>
    <w:rsid w:val="007035CF"/>
    <w:rsid w:val="0070505B"/>
    <w:rsid w:val="007050D0"/>
    <w:rsid w:val="0073778C"/>
    <w:rsid w:val="007420E1"/>
    <w:rsid w:val="007460B3"/>
    <w:rsid w:val="0075088C"/>
    <w:rsid w:val="00752100"/>
    <w:rsid w:val="00753DB2"/>
    <w:rsid w:val="00770DCC"/>
    <w:rsid w:val="00781716"/>
    <w:rsid w:val="00781BD8"/>
    <w:rsid w:val="00792926"/>
    <w:rsid w:val="007933CC"/>
    <w:rsid w:val="007B0707"/>
    <w:rsid w:val="007B36F0"/>
    <w:rsid w:val="007B5500"/>
    <w:rsid w:val="007C4F25"/>
    <w:rsid w:val="007D5CCD"/>
    <w:rsid w:val="007E4893"/>
    <w:rsid w:val="007E66D1"/>
    <w:rsid w:val="00824658"/>
    <w:rsid w:val="00841C3A"/>
    <w:rsid w:val="0084216A"/>
    <w:rsid w:val="00864178"/>
    <w:rsid w:val="0087163F"/>
    <w:rsid w:val="008736EC"/>
    <w:rsid w:val="008750EA"/>
    <w:rsid w:val="00881754"/>
    <w:rsid w:val="0088282B"/>
    <w:rsid w:val="00885F6A"/>
    <w:rsid w:val="00893CC1"/>
    <w:rsid w:val="00894F5B"/>
    <w:rsid w:val="008A03E6"/>
    <w:rsid w:val="008A5B0A"/>
    <w:rsid w:val="008A5F78"/>
    <w:rsid w:val="008B459A"/>
    <w:rsid w:val="008B5CF5"/>
    <w:rsid w:val="008C31D3"/>
    <w:rsid w:val="008D0B0C"/>
    <w:rsid w:val="008D696C"/>
    <w:rsid w:val="008E4A39"/>
    <w:rsid w:val="008E68A9"/>
    <w:rsid w:val="008F0EAB"/>
    <w:rsid w:val="00901105"/>
    <w:rsid w:val="0093728F"/>
    <w:rsid w:val="00943868"/>
    <w:rsid w:val="009462D1"/>
    <w:rsid w:val="00950A2C"/>
    <w:rsid w:val="009843F5"/>
    <w:rsid w:val="00992781"/>
    <w:rsid w:val="009A2083"/>
    <w:rsid w:val="009B71F1"/>
    <w:rsid w:val="009D44A6"/>
    <w:rsid w:val="00A16B8B"/>
    <w:rsid w:val="00A16C5E"/>
    <w:rsid w:val="00A25673"/>
    <w:rsid w:val="00A2645B"/>
    <w:rsid w:val="00A3390A"/>
    <w:rsid w:val="00A34F18"/>
    <w:rsid w:val="00A414F7"/>
    <w:rsid w:val="00A46394"/>
    <w:rsid w:val="00A47144"/>
    <w:rsid w:val="00A47C02"/>
    <w:rsid w:val="00A55D0E"/>
    <w:rsid w:val="00A715E3"/>
    <w:rsid w:val="00A72867"/>
    <w:rsid w:val="00A84267"/>
    <w:rsid w:val="00A87B01"/>
    <w:rsid w:val="00A928FA"/>
    <w:rsid w:val="00A9710B"/>
    <w:rsid w:val="00AB0B54"/>
    <w:rsid w:val="00AB27E0"/>
    <w:rsid w:val="00AD6190"/>
    <w:rsid w:val="00AE7F09"/>
    <w:rsid w:val="00AF1E7C"/>
    <w:rsid w:val="00AF3531"/>
    <w:rsid w:val="00AF566B"/>
    <w:rsid w:val="00B07203"/>
    <w:rsid w:val="00B30DB4"/>
    <w:rsid w:val="00B35F3E"/>
    <w:rsid w:val="00B60F1C"/>
    <w:rsid w:val="00B71526"/>
    <w:rsid w:val="00B72002"/>
    <w:rsid w:val="00B72073"/>
    <w:rsid w:val="00B72812"/>
    <w:rsid w:val="00B82525"/>
    <w:rsid w:val="00B954C8"/>
    <w:rsid w:val="00BA61AC"/>
    <w:rsid w:val="00BC209D"/>
    <w:rsid w:val="00BC7102"/>
    <w:rsid w:val="00BE06D7"/>
    <w:rsid w:val="00BE20DC"/>
    <w:rsid w:val="00BE624E"/>
    <w:rsid w:val="00BE6565"/>
    <w:rsid w:val="00BF30FF"/>
    <w:rsid w:val="00BF684F"/>
    <w:rsid w:val="00C02C51"/>
    <w:rsid w:val="00C04EDA"/>
    <w:rsid w:val="00C14EE4"/>
    <w:rsid w:val="00C1576B"/>
    <w:rsid w:val="00C434A3"/>
    <w:rsid w:val="00C46602"/>
    <w:rsid w:val="00C618A1"/>
    <w:rsid w:val="00C73486"/>
    <w:rsid w:val="00C95AA6"/>
    <w:rsid w:val="00CA1342"/>
    <w:rsid w:val="00CA4FE0"/>
    <w:rsid w:val="00CA624A"/>
    <w:rsid w:val="00CB412B"/>
    <w:rsid w:val="00CB64CD"/>
    <w:rsid w:val="00CF5FDB"/>
    <w:rsid w:val="00CF6B8C"/>
    <w:rsid w:val="00D10B02"/>
    <w:rsid w:val="00D16F5C"/>
    <w:rsid w:val="00D44EE2"/>
    <w:rsid w:val="00D538E2"/>
    <w:rsid w:val="00D723B7"/>
    <w:rsid w:val="00D97B25"/>
    <w:rsid w:val="00DC23B8"/>
    <w:rsid w:val="00DC4732"/>
    <w:rsid w:val="00DD61AD"/>
    <w:rsid w:val="00DE16E4"/>
    <w:rsid w:val="00DE6948"/>
    <w:rsid w:val="00E260B9"/>
    <w:rsid w:val="00E41D00"/>
    <w:rsid w:val="00E4782F"/>
    <w:rsid w:val="00E71F5E"/>
    <w:rsid w:val="00E82F52"/>
    <w:rsid w:val="00E8470F"/>
    <w:rsid w:val="00E85D7B"/>
    <w:rsid w:val="00E8749A"/>
    <w:rsid w:val="00E90081"/>
    <w:rsid w:val="00EB2F30"/>
    <w:rsid w:val="00EB6ABC"/>
    <w:rsid w:val="00EC1BAE"/>
    <w:rsid w:val="00EE09D9"/>
    <w:rsid w:val="00EE395F"/>
    <w:rsid w:val="00EF1391"/>
    <w:rsid w:val="00F11349"/>
    <w:rsid w:val="00F129E3"/>
    <w:rsid w:val="00F4000C"/>
    <w:rsid w:val="00F7193C"/>
    <w:rsid w:val="00FC0F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4174D62F"/>
  <w15:docId w15:val="{1014FB42-85AE-477E-9F0E-503A1949A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61AD"/>
    <w:pPr>
      <w:spacing w:after="160" w:line="259" w:lineRule="auto"/>
    </w:pPr>
    <w:rPr>
      <w:rFonts w:ascii="Montserrat" w:eastAsiaTheme="minorHAnsi" w:hAnsi="Montserrat" w:cstheme="minorBidi"/>
      <w:color w:val="1B5E9E"/>
      <w:sz w:val="22"/>
      <w:szCs w:val="22"/>
    </w:rPr>
  </w:style>
  <w:style w:type="paragraph" w:styleId="Heading1">
    <w:name w:val="heading 1"/>
    <w:basedOn w:val="Normal"/>
    <w:next w:val="Normal"/>
    <w:link w:val="Heading1Char"/>
    <w:uiPriority w:val="9"/>
    <w:rsid w:val="00DD61AD"/>
    <w:pPr>
      <w:outlineLvl w:val="0"/>
    </w:pPr>
    <w:rPr>
      <w:b/>
      <w:sz w:val="32"/>
    </w:rPr>
  </w:style>
  <w:style w:type="paragraph" w:styleId="Heading2">
    <w:name w:val="heading 2"/>
    <w:basedOn w:val="Normal"/>
    <w:next w:val="Normal"/>
    <w:link w:val="Heading2Char"/>
    <w:uiPriority w:val="9"/>
    <w:unhideWhenUsed/>
    <w:qFormat/>
    <w:rsid w:val="00D44EE2"/>
    <w:pPr>
      <w:outlineLvl w:val="1"/>
    </w:pPr>
    <w:rPr>
      <w:rFonts w:ascii="Franklin Gothic Book" w:hAnsi="Franklin Gothic Book"/>
      <w:b/>
      <w:color w:val="333333"/>
      <w:sz w:val="32"/>
    </w:rPr>
  </w:style>
  <w:style w:type="paragraph" w:styleId="Heading3">
    <w:name w:val="heading 3"/>
    <w:basedOn w:val="Normal"/>
    <w:next w:val="Normal"/>
    <w:link w:val="Heading3Char"/>
    <w:uiPriority w:val="9"/>
    <w:unhideWhenUsed/>
    <w:qFormat/>
    <w:rsid w:val="00D44EE2"/>
    <w:pPr>
      <w:outlineLvl w:val="2"/>
    </w:pPr>
    <w:rPr>
      <w:rFonts w:ascii="Franklin Gothic Book" w:hAnsi="Franklin Gothic Book"/>
      <w:color w:val="333333"/>
      <w:sz w:val="28"/>
    </w:rPr>
  </w:style>
  <w:style w:type="paragraph" w:styleId="Heading4">
    <w:name w:val="heading 4"/>
    <w:basedOn w:val="Normal"/>
    <w:next w:val="Normal"/>
    <w:link w:val="Heading4Char"/>
    <w:uiPriority w:val="9"/>
    <w:semiHidden/>
    <w:unhideWhenUsed/>
    <w:qFormat/>
    <w:rsid w:val="00D44EE2"/>
    <w:pPr>
      <w:keepNext/>
      <w:keepLines/>
      <w:spacing w:before="40" w:after="0"/>
      <w:outlineLvl w:val="3"/>
    </w:pPr>
    <w:rPr>
      <w:rFonts w:ascii="Franklin Gothic Book" w:eastAsiaTheme="majorEastAsia" w:hAnsi="Franklin Gothic Book" w:cstheme="majorBidi"/>
      <w:i/>
      <w:iCs/>
      <w:color w:val="3333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61AD"/>
    <w:pPr>
      <w:tabs>
        <w:tab w:val="center" w:pos="4320"/>
        <w:tab w:val="right" w:pos="8640"/>
      </w:tabs>
    </w:pPr>
  </w:style>
  <w:style w:type="character" w:customStyle="1" w:styleId="HeaderChar">
    <w:name w:val="Header Char"/>
    <w:basedOn w:val="DefaultParagraphFont"/>
    <w:link w:val="Header"/>
    <w:uiPriority w:val="99"/>
    <w:rsid w:val="00DD61AD"/>
    <w:rPr>
      <w:rFonts w:ascii="Montserrat" w:eastAsiaTheme="minorHAnsi" w:hAnsi="Montserrat" w:cstheme="minorBidi"/>
      <w:color w:val="1B5E9E"/>
      <w:sz w:val="22"/>
      <w:szCs w:val="22"/>
    </w:rPr>
  </w:style>
  <w:style w:type="paragraph" w:styleId="Footer">
    <w:name w:val="footer"/>
    <w:basedOn w:val="Normal"/>
    <w:link w:val="FooterChar"/>
    <w:uiPriority w:val="99"/>
    <w:unhideWhenUsed/>
    <w:rsid w:val="00DD61AD"/>
    <w:pPr>
      <w:tabs>
        <w:tab w:val="center" w:pos="4320"/>
        <w:tab w:val="right" w:pos="8640"/>
      </w:tabs>
    </w:pPr>
  </w:style>
  <w:style w:type="character" w:customStyle="1" w:styleId="FooterChar">
    <w:name w:val="Footer Char"/>
    <w:basedOn w:val="DefaultParagraphFont"/>
    <w:link w:val="Footer"/>
    <w:uiPriority w:val="99"/>
    <w:rsid w:val="00DD61AD"/>
    <w:rPr>
      <w:rFonts w:ascii="Montserrat" w:eastAsiaTheme="minorHAnsi" w:hAnsi="Montserrat" w:cstheme="minorBidi"/>
      <w:color w:val="1B5E9E"/>
      <w:sz w:val="22"/>
      <w:szCs w:val="22"/>
    </w:rPr>
  </w:style>
  <w:style w:type="paragraph" w:styleId="BalloonText">
    <w:name w:val="Balloon Text"/>
    <w:basedOn w:val="Normal"/>
    <w:link w:val="BalloonTextChar"/>
    <w:uiPriority w:val="99"/>
    <w:semiHidden/>
    <w:unhideWhenUsed/>
    <w:rsid w:val="00DD61AD"/>
    <w:rPr>
      <w:rFonts w:ascii="Lucida Grande" w:hAnsi="Lucida Grande" w:cs="Lucida Grande"/>
      <w:sz w:val="18"/>
      <w:szCs w:val="18"/>
    </w:rPr>
  </w:style>
  <w:style w:type="character" w:customStyle="1" w:styleId="BalloonTextChar">
    <w:name w:val="Balloon Text Char"/>
    <w:link w:val="BalloonText"/>
    <w:uiPriority w:val="99"/>
    <w:semiHidden/>
    <w:rsid w:val="00DD61AD"/>
    <w:rPr>
      <w:rFonts w:ascii="Lucida Grande" w:eastAsiaTheme="minorHAnsi" w:hAnsi="Lucida Grande" w:cs="Lucida Grande"/>
      <w:color w:val="1B5E9E"/>
      <w:sz w:val="18"/>
      <w:szCs w:val="18"/>
    </w:rPr>
  </w:style>
  <w:style w:type="character" w:styleId="PageNumber">
    <w:name w:val="page number"/>
    <w:uiPriority w:val="99"/>
    <w:semiHidden/>
    <w:unhideWhenUsed/>
    <w:rsid w:val="00DD61AD"/>
  </w:style>
  <w:style w:type="character" w:customStyle="1" w:styleId="Heading1Char">
    <w:name w:val="Heading 1 Char"/>
    <w:basedOn w:val="DefaultParagraphFont"/>
    <w:link w:val="Heading1"/>
    <w:uiPriority w:val="9"/>
    <w:rsid w:val="00DD61AD"/>
    <w:rPr>
      <w:rFonts w:ascii="Montserrat" w:eastAsiaTheme="minorHAnsi" w:hAnsi="Montserrat" w:cstheme="minorBidi"/>
      <w:b/>
      <w:color w:val="1B5E9E"/>
      <w:sz w:val="32"/>
      <w:szCs w:val="22"/>
    </w:rPr>
  </w:style>
  <w:style w:type="paragraph" w:styleId="TOCHeading">
    <w:name w:val="TOC Heading"/>
    <w:basedOn w:val="Heading1"/>
    <w:next w:val="Normal"/>
    <w:uiPriority w:val="39"/>
    <w:unhideWhenUsed/>
    <w:qFormat/>
    <w:rsid w:val="00DD61AD"/>
    <w:pPr>
      <w:outlineLvl w:val="9"/>
    </w:pPr>
    <w:rPr>
      <w:bCs/>
      <w:color w:val="4BACC6" w:themeColor="accent5"/>
    </w:rPr>
  </w:style>
  <w:style w:type="paragraph" w:styleId="TOC1">
    <w:name w:val="toc 1"/>
    <w:basedOn w:val="Normal"/>
    <w:next w:val="Normal"/>
    <w:autoRedefine/>
    <w:uiPriority w:val="39"/>
    <w:unhideWhenUsed/>
    <w:rsid w:val="00A9710B"/>
    <w:pPr>
      <w:spacing w:before="120"/>
    </w:pPr>
    <w:rPr>
      <w:rFonts w:ascii="Franklin Gothic Book" w:hAnsi="Franklin Gothic Book"/>
      <w:b/>
      <w:color w:val="333333"/>
    </w:rPr>
  </w:style>
  <w:style w:type="paragraph" w:styleId="TOC2">
    <w:name w:val="toc 2"/>
    <w:basedOn w:val="Normal"/>
    <w:next w:val="Normal"/>
    <w:autoRedefine/>
    <w:uiPriority w:val="39"/>
    <w:unhideWhenUsed/>
    <w:rsid w:val="00A9710B"/>
    <w:rPr>
      <w:rFonts w:ascii="Franklin Gothic Book" w:hAnsi="Franklin Gothic Book"/>
      <w:color w:val="333333"/>
    </w:rPr>
  </w:style>
  <w:style w:type="paragraph" w:styleId="TOC3">
    <w:name w:val="toc 3"/>
    <w:basedOn w:val="Normal"/>
    <w:next w:val="Normal"/>
    <w:autoRedefine/>
    <w:uiPriority w:val="39"/>
    <w:unhideWhenUsed/>
    <w:rsid w:val="00A9710B"/>
    <w:pPr>
      <w:ind w:left="240"/>
    </w:pPr>
    <w:rPr>
      <w:rFonts w:ascii="Franklin Gothic Book" w:hAnsi="Franklin Gothic Book"/>
      <w:i/>
      <w:color w:val="333333"/>
    </w:rPr>
  </w:style>
  <w:style w:type="character" w:customStyle="1" w:styleId="Heading2Char">
    <w:name w:val="Heading 2 Char"/>
    <w:basedOn w:val="DefaultParagraphFont"/>
    <w:link w:val="Heading2"/>
    <w:uiPriority w:val="9"/>
    <w:rsid w:val="00D44EE2"/>
    <w:rPr>
      <w:rFonts w:ascii="Franklin Gothic Book" w:eastAsiaTheme="minorHAnsi" w:hAnsi="Franklin Gothic Book" w:cstheme="minorBidi"/>
      <w:b/>
      <w:color w:val="333333"/>
      <w:sz w:val="32"/>
      <w:szCs w:val="22"/>
    </w:rPr>
  </w:style>
  <w:style w:type="paragraph" w:customStyle="1" w:styleId="GuideIcons">
    <w:name w:val="Guide Icons"/>
    <w:basedOn w:val="Normal"/>
    <w:link w:val="GuideIconsChar"/>
    <w:qFormat/>
    <w:rsid w:val="00D44EE2"/>
    <w:rPr>
      <w:rFonts w:ascii="Franklin Gothic Book" w:hAnsi="Franklin Gothic Book"/>
      <w:b/>
      <w:color w:val="745B99"/>
    </w:rPr>
  </w:style>
  <w:style w:type="character" w:customStyle="1" w:styleId="GuideIconsChar">
    <w:name w:val="Guide Icons Char"/>
    <w:basedOn w:val="DefaultParagraphFont"/>
    <w:link w:val="GuideIcons"/>
    <w:rsid w:val="00D44EE2"/>
    <w:rPr>
      <w:rFonts w:ascii="Franklin Gothic Book" w:eastAsiaTheme="minorHAnsi" w:hAnsi="Franklin Gothic Book" w:cstheme="minorBidi"/>
      <w:b/>
      <w:color w:val="745B99"/>
      <w:sz w:val="22"/>
      <w:szCs w:val="22"/>
    </w:rPr>
  </w:style>
  <w:style w:type="character" w:styleId="Hyperlink">
    <w:name w:val="Hyperlink"/>
    <w:basedOn w:val="DefaultParagraphFont"/>
    <w:uiPriority w:val="99"/>
    <w:unhideWhenUsed/>
    <w:rsid w:val="00DD61AD"/>
    <w:rPr>
      <w:color w:val="0000FF" w:themeColor="hyperlink"/>
      <w:u w:val="single"/>
    </w:rPr>
  </w:style>
  <w:style w:type="paragraph" w:styleId="Title">
    <w:name w:val="Title"/>
    <w:basedOn w:val="Normal"/>
    <w:next w:val="Normal"/>
    <w:link w:val="TitleChar"/>
    <w:uiPriority w:val="10"/>
    <w:qFormat/>
    <w:rsid w:val="00D44EE2"/>
    <w:pPr>
      <w:jc w:val="center"/>
    </w:pPr>
    <w:rPr>
      <w:rFonts w:ascii="Franklin Gothic Book" w:hAnsi="Franklin Gothic Book"/>
      <w:b/>
      <w:color w:val="333333"/>
      <w:sz w:val="44"/>
      <w:szCs w:val="44"/>
    </w:rPr>
  </w:style>
  <w:style w:type="character" w:customStyle="1" w:styleId="TitleChar">
    <w:name w:val="Title Char"/>
    <w:basedOn w:val="DefaultParagraphFont"/>
    <w:link w:val="Title"/>
    <w:uiPriority w:val="10"/>
    <w:rsid w:val="00D44EE2"/>
    <w:rPr>
      <w:rFonts w:ascii="Franklin Gothic Book" w:eastAsiaTheme="minorHAnsi" w:hAnsi="Franklin Gothic Book" w:cstheme="minorBidi"/>
      <w:b/>
      <w:color w:val="333333"/>
      <w:sz w:val="44"/>
      <w:szCs w:val="44"/>
    </w:rPr>
  </w:style>
  <w:style w:type="paragraph" w:styleId="NoSpacing">
    <w:name w:val="No Spacing"/>
    <w:aliases w:val="Main Text"/>
    <w:basedOn w:val="Normal"/>
    <w:next w:val="Normal"/>
    <w:uiPriority w:val="1"/>
    <w:qFormat/>
    <w:rsid w:val="00D44EE2"/>
    <w:rPr>
      <w:rFonts w:ascii="Franklin Gothic Book" w:hAnsi="Franklin Gothic Book"/>
      <w:color w:val="333333"/>
    </w:rPr>
  </w:style>
  <w:style w:type="character" w:customStyle="1" w:styleId="Heading3Char">
    <w:name w:val="Heading 3 Char"/>
    <w:basedOn w:val="DefaultParagraphFont"/>
    <w:link w:val="Heading3"/>
    <w:uiPriority w:val="9"/>
    <w:rsid w:val="00D44EE2"/>
    <w:rPr>
      <w:rFonts w:ascii="Franklin Gothic Book" w:eastAsiaTheme="minorHAnsi" w:hAnsi="Franklin Gothic Book" w:cstheme="minorBidi"/>
      <w:color w:val="333333"/>
      <w:sz w:val="28"/>
      <w:szCs w:val="22"/>
    </w:rPr>
  </w:style>
  <w:style w:type="paragraph" w:styleId="ListParagraph">
    <w:name w:val="List Paragraph"/>
    <w:basedOn w:val="Normal"/>
    <w:uiPriority w:val="34"/>
    <w:qFormat/>
    <w:rsid w:val="00DD61AD"/>
    <w:pPr>
      <w:ind w:left="720"/>
      <w:contextualSpacing/>
    </w:pPr>
  </w:style>
  <w:style w:type="paragraph" w:customStyle="1" w:styleId="AnalyticsGuideFont">
    <w:name w:val="Analytics Guide Font"/>
    <w:basedOn w:val="Normal"/>
    <w:link w:val="AnalyticsGuideFontChar"/>
    <w:rsid w:val="00DD61AD"/>
    <w:rPr>
      <w:rFonts w:asciiTheme="majorHAnsi" w:hAnsiTheme="majorHAnsi" w:cstheme="minorHAnsi"/>
      <w:color w:val="auto"/>
    </w:rPr>
  </w:style>
  <w:style w:type="character" w:customStyle="1" w:styleId="AnalyticsGuideFontChar">
    <w:name w:val="Analytics Guide Font Char"/>
    <w:basedOn w:val="DefaultParagraphFont"/>
    <w:link w:val="AnalyticsGuideFont"/>
    <w:rsid w:val="00DD61AD"/>
    <w:rPr>
      <w:rFonts w:asciiTheme="majorHAnsi" w:eastAsiaTheme="minorHAnsi" w:hAnsiTheme="majorHAnsi" w:cstheme="minorHAnsi"/>
      <w:sz w:val="22"/>
      <w:szCs w:val="22"/>
    </w:rPr>
  </w:style>
  <w:style w:type="paragraph" w:customStyle="1" w:styleId="HintsTips">
    <w:name w:val="Hints &amp; Tips"/>
    <w:basedOn w:val="Normal"/>
    <w:link w:val="HintsTipsChar"/>
    <w:qFormat/>
    <w:rsid w:val="00D44EE2"/>
    <w:pPr>
      <w:jc w:val="center"/>
    </w:pPr>
    <w:rPr>
      <w:rFonts w:ascii="Playtime With Hot Toddies" w:hAnsi="Playtime With Hot Toddies"/>
      <w:color w:val="333333"/>
      <w:sz w:val="24"/>
    </w:rPr>
  </w:style>
  <w:style w:type="character" w:customStyle="1" w:styleId="HintsTipsChar">
    <w:name w:val="Hints &amp; Tips Char"/>
    <w:basedOn w:val="DefaultParagraphFont"/>
    <w:link w:val="HintsTips"/>
    <w:rsid w:val="00D44EE2"/>
    <w:rPr>
      <w:rFonts w:ascii="Playtime With Hot Toddies" w:eastAsiaTheme="minorHAnsi" w:hAnsi="Playtime With Hot Toddies" w:cstheme="minorBidi"/>
      <w:color w:val="333333"/>
      <w:sz w:val="24"/>
      <w:szCs w:val="22"/>
    </w:rPr>
  </w:style>
  <w:style w:type="character" w:customStyle="1" w:styleId="Heading4Char">
    <w:name w:val="Heading 4 Char"/>
    <w:basedOn w:val="DefaultParagraphFont"/>
    <w:link w:val="Heading4"/>
    <w:uiPriority w:val="9"/>
    <w:semiHidden/>
    <w:rsid w:val="00D44EE2"/>
    <w:rPr>
      <w:rFonts w:ascii="Franklin Gothic Book" w:eastAsiaTheme="majorEastAsia" w:hAnsi="Franklin Gothic Book" w:cstheme="majorBidi"/>
      <w:i/>
      <w:iCs/>
      <w:color w:val="333333"/>
      <w:sz w:val="22"/>
      <w:szCs w:val="22"/>
    </w:rPr>
  </w:style>
  <w:style w:type="character" w:styleId="FollowedHyperlink">
    <w:name w:val="FollowedHyperlink"/>
    <w:basedOn w:val="DefaultParagraphFont"/>
    <w:uiPriority w:val="99"/>
    <w:semiHidden/>
    <w:unhideWhenUsed/>
    <w:rsid w:val="007E4893"/>
    <w:rPr>
      <w:color w:val="800080" w:themeColor="followedHyperlink"/>
      <w:u w:val="single"/>
    </w:rPr>
  </w:style>
  <w:style w:type="character" w:customStyle="1" w:styleId="UnresolvedMention1">
    <w:name w:val="Unresolved Mention1"/>
    <w:basedOn w:val="DefaultParagraphFont"/>
    <w:uiPriority w:val="99"/>
    <w:semiHidden/>
    <w:unhideWhenUsed/>
    <w:rsid w:val="004D797B"/>
    <w:rPr>
      <w:color w:val="605E5C"/>
      <w:shd w:val="clear" w:color="auto" w:fill="E1DFDD"/>
    </w:rPr>
  </w:style>
  <w:style w:type="paragraph" w:styleId="TOC4">
    <w:name w:val="toc 4"/>
    <w:basedOn w:val="Normal"/>
    <w:next w:val="Normal"/>
    <w:autoRedefine/>
    <w:uiPriority w:val="39"/>
    <w:semiHidden/>
    <w:unhideWhenUsed/>
    <w:rsid w:val="00A9710B"/>
    <w:pPr>
      <w:spacing w:after="100"/>
      <w:ind w:left="660"/>
    </w:pPr>
    <w:rPr>
      <w:rFonts w:ascii="Franklin Gothic Book" w:hAnsi="Franklin Gothic Book"/>
      <w:color w:val="333333"/>
    </w:rPr>
  </w:style>
  <w:style w:type="paragraph" w:styleId="TOC5">
    <w:name w:val="toc 5"/>
    <w:basedOn w:val="Normal"/>
    <w:next w:val="Normal"/>
    <w:autoRedefine/>
    <w:uiPriority w:val="39"/>
    <w:semiHidden/>
    <w:unhideWhenUsed/>
    <w:rsid w:val="00A9710B"/>
    <w:pPr>
      <w:spacing w:after="100"/>
      <w:ind w:left="880"/>
    </w:pPr>
    <w:rPr>
      <w:rFonts w:ascii="Franklin Gothic Book" w:hAnsi="Franklin Gothic Book"/>
      <w:color w:val="333333"/>
    </w:rPr>
  </w:style>
  <w:style w:type="paragraph" w:styleId="TOC6">
    <w:name w:val="toc 6"/>
    <w:basedOn w:val="Normal"/>
    <w:next w:val="Normal"/>
    <w:autoRedefine/>
    <w:uiPriority w:val="39"/>
    <w:semiHidden/>
    <w:unhideWhenUsed/>
    <w:rsid w:val="00A9710B"/>
    <w:pPr>
      <w:spacing w:after="100"/>
      <w:ind w:left="1100"/>
    </w:pPr>
    <w:rPr>
      <w:rFonts w:ascii="Franklin Gothic Book" w:hAnsi="Franklin Gothic Book"/>
      <w:color w:val="333333"/>
    </w:rPr>
  </w:style>
  <w:style w:type="paragraph" w:styleId="TOC7">
    <w:name w:val="toc 7"/>
    <w:basedOn w:val="Normal"/>
    <w:next w:val="Normal"/>
    <w:autoRedefine/>
    <w:uiPriority w:val="39"/>
    <w:semiHidden/>
    <w:unhideWhenUsed/>
    <w:rsid w:val="00A9710B"/>
    <w:pPr>
      <w:spacing w:after="100"/>
      <w:ind w:left="1320"/>
    </w:pPr>
    <w:rPr>
      <w:rFonts w:ascii="Franklin Gothic Book" w:hAnsi="Franklin Gothic Book"/>
      <w:color w:val="333333"/>
    </w:rPr>
  </w:style>
  <w:style w:type="paragraph" w:styleId="TOC8">
    <w:name w:val="toc 8"/>
    <w:basedOn w:val="Normal"/>
    <w:next w:val="Normal"/>
    <w:autoRedefine/>
    <w:uiPriority w:val="39"/>
    <w:semiHidden/>
    <w:unhideWhenUsed/>
    <w:rsid w:val="00A9710B"/>
    <w:pPr>
      <w:spacing w:after="100"/>
      <w:ind w:left="1540"/>
    </w:pPr>
    <w:rPr>
      <w:rFonts w:ascii="Franklin Gothic Book" w:hAnsi="Franklin Gothic Book"/>
      <w:color w:val="333333"/>
    </w:rPr>
  </w:style>
  <w:style w:type="paragraph" w:styleId="TOC9">
    <w:name w:val="toc 9"/>
    <w:basedOn w:val="Normal"/>
    <w:next w:val="Normal"/>
    <w:autoRedefine/>
    <w:uiPriority w:val="39"/>
    <w:semiHidden/>
    <w:unhideWhenUsed/>
    <w:rsid w:val="00A9710B"/>
    <w:pPr>
      <w:spacing w:after="100"/>
      <w:ind w:left="1760"/>
    </w:pPr>
    <w:rPr>
      <w:rFonts w:ascii="Franklin Gothic Book" w:hAnsi="Franklin Gothic Book"/>
      <w:color w:val="auto"/>
    </w:rPr>
  </w:style>
  <w:style w:type="table" w:styleId="TableGrid">
    <w:name w:val="Table Grid"/>
    <w:basedOn w:val="TableNormal"/>
    <w:uiPriority w:val="59"/>
    <w:rsid w:val="0074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D40B5"/>
    <w:pPr>
      <w:spacing w:after="0" w:line="240" w:lineRule="auto"/>
    </w:pPr>
    <w:rPr>
      <w:rFonts w:ascii="Times New Roman" w:eastAsia="Calibri" w:hAnsi="Times New Roman" w:cs="Times New Roman"/>
      <w:color w:val="auto"/>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21298">
      <w:bodyDiv w:val="1"/>
      <w:marLeft w:val="0"/>
      <w:marRight w:val="0"/>
      <w:marTop w:val="0"/>
      <w:marBottom w:val="0"/>
      <w:divBdr>
        <w:top w:val="none" w:sz="0" w:space="0" w:color="auto"/>
        <w:left w:val="none" w:sz="0" w:space="0" w:color="auto"/>
        <w:bottom w:val="none" w:sz="0" w:space="0" w:color="auto"/>
        <w:right w:val="none" w:sz="0" w:space="0" w:color="auto"/>
      </w:divBdr>
    </w:div>
    <w:div w:id="1460420516">
      <w:bodyDiv w:val="1"/>
      <w:marLeft w:val="0"/>
      <w:marRight w:val="0"/>
      <w:marTop w:val="0"/>
      <w:marBottom w:val="0"/>
      <w:divBdr>
        <w:top w:val="none" w:sz="0" w:space="0" w:color="auto"/>
        <w:left w:val="none" w:sz="0" w:space="0" w:color="auto"/>
        <w:bottom w:val="none" w:sz="0" w:space="0" w:color="auto"/>
        <w:right w:val="none" w:sz="0" w:space="0" w:color="auto"/>
      </w:divBdr>
    </w:div>
    <w:div w:id="20036993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kibinska\Downloads\SA_GuideTemplate_Juniper%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E389D6D5C2A994C8FF29D2AF966A77B" ma:contentTypeVersion="3" ma:contentTypeDescription="Create a new document." ma:contentTypeScope="" ma:versionID="1c594418317dca6171aa2382050bcc97">
  <xsd:schema xmlns:xsd="http://www.w3.org/2001/XMLSchema" xmlns:xs="http://www.w3.org/2001/XMLSchema" xmlns:p="http://schemas.microsoft.com/office/2006/metadata/properties" xmlns:ns2="be527af3-863a-4b5b-a20c-caa99d2e020e" xmlns:ns3="3485692e-567c-423c-a4fa-b31a9b916dfe" targetNamespace="http://schemas.microsoft.com/office/2006/metadata/properties" ma:root="true" ma:fieldsID="edc2c227c1eb4daff0db697edd5e3264" ns2:_="" ns3:_="">
    <xsd:import namespace="be527af3-863a-4b5b-a20c-caa99d2e020e"/>
    <xsd:import namespace="3485692e-567c-423c-a4fa-b31a9b916dfe"/>
    <xsd:element name="properties">
      <xsd:complexType>
        <xsd:sequence>
          <xsd:element name="documentManagement">
            <xsd:complexType>
              <xsd:all>
                <xsd:element ref="ns2:SharedWithUsers" minOccurs="0"/>
                <xsd:element ref="ns2:SharedWithDetails" minOccurs="0"/>
                <xsd:element ref="ns3:_x0023_"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27af3-863a-4b5b-a20c-caa99d2e020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485692e-567c-423c-a4fa-b31a9b916dfe" elementFormDefault="qualified">
    <xsd:import namespace="http://schemas.microsoft.com/office/2006/documentManagement/types"/>
    <xsd:import namespace="http://schemas.microsoft.com/office/infopath/2007/PartnerControls"/>
    <xsd:element name="_x0023_" ma:index="10" nillable="true" ma:displayName="#" ma:internalName="_x0023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x0023_ xmlns="3485692e-567c-423c-a4fa-b31a9b916dfe" xsi:nil="true"/>
    <_dlc_DocId xmlns="be527af3-863a-4b5b-a20c-caa99d2e020e">XA2XVXAJJ5K2-2076037215-15752</_dlc_DocId>
    <_dlc_DocIdUrl xmlns="be527af3-863a-4b5b-a20c-caa99d2e020e">
      <Url>https://sisra.sharepoint.com/sites/Support/_layouts/15/DocIdRedir.aspx?ID=XA2XVXAJJ5K2-2076037215-15752</Url>
      <Description>XA2XVXAJJ5K2-2076037215-15752</Description>
    </_dlc_DocIdUrl>
  </documentManagement>
</p:properties>
</file>

<file path=customXml/itemProps1.xml><?xml version="1.0" encoding="utf-8"?>
<ds:datastoreItem xmlns:ds="http://schemas.openxmlformats.org/officeDocument/2006/customXml" ds:itemID="{D053747B-3E28-4A47-B938-9322F62E0864}">
  <ds:schemaRefs>
    <ds:schemaRef ds:uri="http://schemas.microsoft.com/sharepoint/v3/contenttype/forms"/>
  </ds:schemaRefs>
</ds:datastoreItem>
</file>

<file path=customXml/itemProps2.xml><?xml version="1.0" encoding="utf-8"?>
<ds:datastoreItem xmlns:ds="http://schemas.openxmlformats.org/officeDocument/2006/customXml" ds:itemID="{2A6FCAB9-A7F9-4AEC-BD98-A8492F50B52B}">
  <ds:schemaRefs>
    <ds:schemaRef ds:uri="http://schemas.openxmlformats.org/officeDocument/2006/bibliography"/>
  </ds:schemaRefs>
</ds:datastoreItem>
</file>

<file path=customXml/itemProps3.xml><?xml version="1.0" encoding="utf-8"?>
<ds:datastoreItem xmlns:ds="http://schemas.openxmlformats.org/officeDocument/2006/customXml" ds:itemID="{8D945248-4B02-4E4B-9ACE-76C5188C1750}">
  <ds:schemaRefs>
    <ds:schemaRef ds:uri="http://schemas.microsoft.com/sharepoint/events"/>
  </ds:schemaRefs>
</ds:datastoreItem>
</file>

<file path=customXml/itemProps4.xml><?xml version="1.0" encoding="utf-8"?>
<ds:datastoreItem xmlns:ds="http://schemas.openxmlformats.org/officeDocument/2006/customXml" ds:itemID="{BDA72827-83BA-43B9-A80D-571CAEC9D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27af3-863a-4b5b-a20c-caa99d2e020e"/>
    <ds:schemaRef ds:uri="3485692e-567c-423c-a4fa-b31a9b916d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94566F-56AA-4794-A7C8-A70B970A56A0}">
  <ds:schemaRefs>
    <ds:schemaRef ds:uri="http://purl.org/dc/dcmitype/"/>
    <ds:schemaRef ds:uri="http://purl.org/dc/terms/"/>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3485692e-567c-423c-a4fa-b31a9b916dfe"/>
    <ds:schemaRef ds:uri="be527af3-863a-4b5b-a20c-caa99d2e020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SA_GuideTemplate_Juniper (4)</Template>
  <TotalTime>0</TotalTime>
  <Pages>4</Pages>
  <Words>2208</Words>
  <Characters>12590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SISRA</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 Skibinska</dc:creator>
  <cp:keywords/>
  <dc:description/>
  <cp:lastModifiedBy>Bex Heenan</cp:lastModifiedBy>
  <cp:revision>2</cp:revision>
  <cp:lastPrinted>2022-04-13T14:03:00Z</cp:lastPrinted>
  <dcterms:created xsi:type="dcterms:W3CDTF">2022-04-13T14:31:00Z</dcterms:created>
  <dcterms:modified xsi:type="dcterms:W3CDTF">2022-04-13T14:31:00Z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0x0101006E389D6D5C2A994C8FF29D2AF966A77B</vt:lpwstr>
  </property>
  <property fmtid="{D5CDD505-2E9C-101B-9397-08002B2CF9AE}" pid="3" name="_dlc_DocIdItemGuid">
    <vt:lpwstr>cb97d515-b616-4d20-a2fa-c417532eb617</vt:lpwstr>
  </property>
</Properties>
</file>